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1E2B5D" w:rsidRDefault="002A1316">
      <w:pPr>
        <w:pStyle w:val="Title"/>
        <w:rPr>
          <w:rFonts w:asciiTheme="minorHAnsi" w:hAnsiTheme="minorHAnsi" w:cstheme="minorHAnsi"/>
          <w:sz w:val="22"/>
          <w:szCs w:val="22"/>
        </w:rPr>
      </w:pPr>
      <w:r w:rsidRPr="001E2B5D">
        <w:rPr>
          <w:rFonts w:asciiTheme="minorHAnsi" w:hAnsiTheme="minorHAnsi" w:cstheme="minorHAnsi"/>
          <w:sz w:val="22"/>
          <w:szCs w:val="22"/>
        </w:rPr>
        <w:t xml:space="preserve">Statutory Accounting Principles </w:t>
      </w:r>
      <w:r w:rsidR="00C6544D" w:rsidRPr="001E2B5D">
        <w:rPr>
          <w:rFonts w:asciiTheme="minorHAnsi" w:hAnsiTheme="minorHAnsi" w:cstheme="minorHAnsi"/>
          <w:sz w:val="22"/>
          <w:szCs w:val="22"/>
        </w:rPr>
        <w:t xml:space="preserve">(E) </w:t>
      </w:r>
      <w:r w:rsidRPr="001E2B5D">
        <w:rPr>
          <w:rFonts w:asciiTheme="minorHAnsi" w:hAnsiTheme="minorHAnsi" w:cstheme="minorHAnsi"/>
          <w:sz w:val="22"/>
          <w:szCs w:val="22"/>
        </w:rPr>
        <w:t>Working Group</w:t>
      </w:r>
    </w:p>
    <w:p w14:paraId="5E8586D5" w14:textId="77777777" w:rsidR="002A1316" w:rsidRPr="001E2B5D" w:rsidRDefault="002A1316">
      <w:pPr>
        <w:jc w:val="center"/>
        <w:rPr>
          <w:rFonts w:asciiTheme="minorHAnsi" w:hAnsiTheme="minorHAnsi" w:cstheme="minorHAnsi"/>
          <w:b/>
          <w:sz w:val="22"/>
          <w:szCs w:val="22"/>
        </w:rPr>
      </w:pPr>
      <w:r w:rsidRPr="001E2B5D">
        <w:rPr>
          <w:rFonts w:asciiTheme="minorHAnsi" w:hAnsiTheme="minorHAnsi" w:cstheme="minorHAnsi"/>
          <w:b/>
          <w:sz w:val="22"/>
          <w:szCs w:val="22"/>
        </w:rPr>
        <w:t>Maintenance Agenda Submission Form</w:t>
      </w:r>
    </w:p>
    <w:p w14:paraId="43927C70" w14:textId="77777777" w:rsidR="002A1316" w:rsidRPr="001E2B5D" w:rsidRDefault="002A1316">
      <w:pPr>
        <w:jc w:val="center"/>
        <w:rPr>
          <w:rFonts w:asciiTheme="minorHAnsi" w:hAnsiTheme="minorHAnsi" w:cstheme="minorHAnsi"/>
          <w:b/>
          <w:sz w:val="22"/>
          <w:szCs w:val="22"/>
        </w:rPr>
      </w:pPr>
      <w:r w:rsidRPr="001E2B5D">
        <w:rPr>
          <w:rFonts w:asciiTheme="minorHAnsi" w:hAnsiTheme="minorHAnsi" w:cstheme="minorHAnsi"/>
          <w:b/>
          <w:sz w:val="22"/>
          <w:szCs w:val="22"/>
        </w:rPr>
        <w:t>Form A</w:t>
      </w:r>
    </w:p>
    <w:p w14:paraId="65BCA41C" w14:textId="77777777" w:rsidR="002A1316" w:rsidRPr="001E2B5D" w:rsidRDefault="002A1316">
      <w:pPr>
        <w:pStyle w:val="Heading2"/>
        <w:jc w:val="center"/>
        <w:rPr>
          <w:rFonts w:asciiTheme="minorHAnsi" w:hAnsiTheme="minorHAnsi" w:cstheme="minorHAnsi"/>
          <w:sz w:val="22"/>
          <w:szCs w:val="22"/>
        </w:rPr>
      </w:pPr>
    </w:p>
    <w:p w14:paraId="10F0B4B2" w14:textId="1FCD7A80" w:rsidR="002A1316" w:rsidRPr="001E2B5D" w:rsidRDefault="002A1316" w:rsidP="00B30CA0">
      <w:pPr>
        <w:pStyle w:val="Heading2"/>
        <w:rPr>
          <w:rFonts w:asciiTheme="minorHAnsi" w:hAnsiTheme="minorHAnsi" w:cstheme="minorHAnsi"/>
          <w:b/>
          <w:sz w:val="22"/>
          <w:szCs w:val="22"/>
          <w:highlight w:val="yellow"/>
        </w:rPr>
      </w:pPr>
      <w:r w:rsidRPr="001E2B5D">
        <w:rPr>
          <w:rFonts w:asciiTheme="minorHAnsi" w:hAnsiTheme="minorHAnsi" w:cstheme="minorHAnsi"/>
          <w:b/>
          <w:sz w:val="22"/>
          <w:szCs w:val="22"/>
        </w:rPr>
        <w:t>Issue:</w:t>
      </w:r>
      <w:r w:rsidR="00EC61F1" w:rsidRPr="001E2B5D">
        <w:rPr>
          <w:rFonts w:asciiTheme="minorHAnsi" w:hAnsiTheme="minorHAnsi" w:cstheme="minorHAnsi"/>
          <w:b/>
          <w:sz w:val="22"/>
          <w:szCs w:val="22"/>
        </w:rPr>
        <w:t xml:space="preserve"> </w:t>
      </w:r>
      <w:r w:rsidR="00936DDD" w:rsidRPr="00936DDD">
        <w:rPr>
          <w:rFonts w:asciiTheme="minorHAnsi" w:hAnsiTheme="minorHAnsi" w:cstheme="minorHAnsi"/>
          <w:b/>
          <w:sz w:val="22"/>
          <w:szCs w:val="22"/>
        </w:rPr>
        <w:t>Retirement Plan Assets</w:t>
      </w:r>
      <w:r w:rsidR="00936DDD">
        <w:rPr>
          <w:rFonts w:asciiTheme="minorHAnsi" w:hAnsiTheme="minorHAnsi" w:cstheme="minorHAnsi"/>
          <w:b/>
          <w:sz w:val="22"/>
          <w:szCs w:val="22"/>
        </w:rPr>
        <w:t xml:space="preserve"> Held at NAV</w:t>
      </w:r>
    </w:p>
    <w:p w14:paraId="7D50C110" w14:textId="77777777" w:rsidR="00B30CA0" w:rsidRPr="001E2B5D" w:rsidRDefault="00B30CA0" w:rsidP="00B30CA0">
      <w:pPr>
        <w:rPr>
          <w:rFonts w:asciiTheme="minorHAnsi" w:hAnsiTheme="minorHAnsi" w:cstheme="minorHAnsi"/>
          <w:sz w:val="22"/>
          <w:szCs w:val="22"/>
          <w:highlight w:val="yellow"/>
        </w:rPr>
      </w:pPr>
    </w:p>
    <w:p w14:paraId="1E0B900E" w14:textId="77777777" w:rsidR="002A1316" w:rsidRPr="001E2B5D" w:rsidRDefault="002A1316" w:rsidP="00B30CA0">
      <w:pPr>
        <w:jc w:val="both"/>
        <w:rPr>
          <w:rFonts w:asciiTheme="minorHAnsi" w:hAnsiTheme="minorHAnsi" w:cstheme="minorHAnsi"/>
          <w:b/>
          <w:sz w:val="22"/>
          <w:szCs w:val="22"/>
        </w:rPr>
      </w:pPr>
      <w:r w:rsidRPr="001E2B5D">
        <w:rPr>
          <w:rFonts w:asciiTheme="minorHAnsi" w:hAnsiTheme="minorHAnsi" w:cstheme="minorHAnsi"/>
          <w:b/>
          <w:sz w:val="22"/>
          <w:szCs w:val="22"/>
        </w:rPr>
        <w:t>Check (applicable entity):</w:t>
      </w:r>
    </w:p>
    <w:p w14:paraId="3CA22BB3" w14:textId="77777777" w:rsidR="006B37DD" w:rsidRPr="001E2B5D" w:rsidRDefault="006B37DD" w:rsidP="006B37DD">
      <w:pPr>
        <w:tabs>
          <w:tab w:val="center" w:pos="4455"/>
          <w:tab w:val="center" w:pos="5886"/>
          <w:tab w:val="center" w:pos="7326"/>
        </w:tabs>
        <w:jc w:val="both"/>
        <w:rPr>
          <w:rFonts w:asciiTheme="minorHAnsi" w:hAnsiTheme="minorHAnsi" w:cstheme="minorHAnsi"/>
          <w:sz w:val="22"/>
          <w:szCs w:val="22"/>
        </w:rPr>
      </w:pPr>
      <w:r w:rsidRPr="001E2B5D">
        <w:rPr>
          <w:rFonts w:asciiTheme="minorHAnsi" w:hAnsiTheme="minorHAnsi" w:cstheme="minorHAnsi"/>
          <w:sz w:val="22"/>
          <w:szCs w:val="22"/>
        </w:rPr>
        <w:tab/>
        <w:t>P/C</w:t>
      </w:r>
      <w:r w:rsidRPr="001E2B5D">
        <w:rPr>
          <w:rFonts w:asciiTheme="minorHAnsi" w:hAnsiTheme="minorHAnsi" w:cstheme="minorHAnsi"/>
          <w:sz w:val="22"/>
          <w:szCs w:val="22"/>
        </w:rPr>
        <w:tab/>
        <w:t>Life</w:t>
      </w:r>
      <w:r w:rsidRPr="001E2B5D">
        <w:rPr>
          <w:rFonts w:asciiTheme="minorHAnsi" w:hAnsiTheme="minorHAnsi" w:cstheme="minorHAnsi"/>
          <w:sz w:val="22"/>
          <w:szCs w:val="22"/>
        </w:rPr>
        <w:tab/>
        <w:t>Health</w:t>
      </w:r>
    </w:p>
    <w:p w14:paraId="347337DD" w14:textId="77777777" w:rsidR="002A1316" w:rsidRPr="001E2B5D" w:rsidRDefault="002A1316" w:rsidP="00B30CA0">
      <w:pPr>
        <w:ind w:firstLine="720"/>
        <w:jc w:val="both"/>
        <w:rPr>
          <w:rFonts w:asciiTheme="minorHAnsi" w:hAnsiTheme="minorHAnsi" w:cstheme="minorHAnsi"/>
          <w:sz w:val="22"/>
          <w:szCs w:val="22"/>
        </w:rPr>
      </w:pPr>
      <w:r w:rsidRPr="001E2B5D">
        <w:rPr>
          <w:rFonts w:asciiTheme="minorHAnsi" w:hAnsiTheme="minorHAnsi" w:cstheme="minorHAnsi"/>
          <w:sz w:val="22"/>
          <w:szCs w:val="22"/>
        </w:rPr>
        <w:t>Modification of existing SSAP</w:t>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bookmarkEnd w:id="0"/>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1"/>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1"/>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4332D7DA" w14:textId="77777777" w:rsidR="002A1316" w:rsidRPr="001E2B5D" w:rsidRDefault="002A1316" w:rsidP="00B30CA0">
      <w:pPr>
        <w:ind w:firstLine="720"/>
        <w:jc w:val="both"/>
        <w:rPr>
          <w:rFonts w:asciiTheme="minorHAnsi" w:hAnsiTheme="minorHAnsi" w:cstheme="minorHAnsi"/>
          <w:sz w:val="22"/>
          <w:szCs w:val="22"/>
        </w:rPr>
      </w:pPr>
      <w:r w:rsidRPr="001E2B5D">
        <w:rPr>
          <w:rFonts w:asciiTheme="minorHAnsi" w:hAnsiTheme="minorHAnsi" w:cstheme="minorHAnsi"/>
          <w:sz w:val="22"/>
          <w:szCs w:val="22"/>
        </w:rPr>
        <w:t xml:space="preserve">New Issue or SSAP   </w:t>
      </w:r>
      <w:r w:rsidRPr="001E2B5D">
        <w:rPr>
          <w:rFonts w:asciiTheme="minorHAnsi" w:hAnsiTheme="minorHAnsi" w:cstheme="minorHAnsi"/>
          <w:sz w:val="22"/>
          <w:szCs w:val="22"/>
        </w:rPr>
        <w:tab/>
      </w:r>
      <w:r w:rsidRPr="001E2B5D">
        <w:rPr>
          <w:rFonts w:asciiTheme="minorHAnsi" w:hAnsiTheme="minorHAnsi" w:cstheme="minorHAnsi"/>
          <w:sz w:val="22"/>
          <w:szCs w:val="22"/>
        </w:rPr>
        <w:tab/>
        <w:t xml:space="preserve">       </w:t>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108F9360" w14:textId="77777777" w:rsidR="0044022E" w:rsidRPr="001E2B5D" w:rsidRDefault="0044022E" w:rsidP="0044022E">
      <w:pPr>
        <w:ind w:firstLine="720"/>
        <w:jc w:val="both"/>
        <w:rPr>
          <w:rFonts w:asciiTheme="minorHAnsi" w:hAnsiTheme="minorHAnsi" w:cstheme="minorHAnsi"/>
          <w:sz w:val="22"/>
          <w:szCs w:val="22"/>
        </w:rPr>
      </w:pPr>
      <w:r w:rsidRPr="001E2B5D">
        <w:rPr>
          <w:rFonts w:asciiTheme="minorHAnsi" w:hAnsiTheme="minorHAnsi" w:cstheme="minorHAnsi"/>
          <w:sz w:val="22"/>
          <w:szCs w:val="22"/>
        </w:rPr>
        <w:t xml:space="preserve">Interpretation </w:t>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6F1580CB" w14:textId="77777777" w:rsidR="002A1316" w:rsidRPr="001E2B5D" w:rsidRDefault="002A1316" w:rsidP="00B30CA0">
      <w:pPr>
        <w:jc w:val="both"/>
        <w:rPr>
          <w:rFonts w:asciiTheme="minorHAnsi" w:hAnsiTheme="minorHAnsi" w:cstheme="minorHAnsi"/>
          <w:sz w:val="22"/>
          <w:szCs w:val="22"/>
        </w:rPr>
      </w:pPr>
    </w:p>
    <w:p w14:paraId="50D5BBCD" w14:textId="6F91A63D" w:rsidR="003A27D4" w:rsidRPr="006E6BC0" w:rsidRDefault="002A1316" w:rsidP="00153262">
      <w:pPr>
        <w:pStyle w:val="BodyText2"/>
        <w:rPr>
          <w:rFonts w:asciiTheme="minorHAnsi" w:hAnsiTheme="minorHAnsi" w:cstheme="minorHAnsi"/>
          <w:b w:val="0"/>
          <w:szCs w:val="22"/>
        </w:rPr>
      </w:pPr>
      <w:r w:rsidRPr="001E2B5D">
        <w:rPr>
          <w:rFonts w:asciiTheme="minorHAnsi" w:hAnsiTheme="minorHAnsi" w:cstheme="minorHAnsi"/>
          <w:bCs w:val="0"/>
          <w:szCs w:val="22"/>
        </w:rPr>
        <w:t>Description of Issue:</w:t>
      </w:r>
      <w:r w:rsidR="005F35EF" w:rsidRPr="001E2B5D">
        <w:rPr>
          <w:rFonts w:asciiTheme="minorHAnsi" w:hAnsiTheme="minorHAnsi" w:cstheme="minorHAnsi"/>
          <w:bCs w:val="0"/>
          <w:szCs w:val="22"/>
        </w:rPr>
        <w:t xml:space="preserve"> </w:t>
      </w:r>
      <w:r w:rsidR="003A27D4" w:rsidRPr="006E6BC0">
        <w:rPr>
          <w:rFonts w:asciiTheme="minorHAnsi" w:hAnsiTheme="minorHAnsi" w:cstheme="minorHAnsi"/>
          <w:b w:val="0"/>
          <w:szCs w:val="22"/>
        </w:rPr>
        <w:t xml:space="preserve">In May 2025, the Working Group received an informal comment from industry requesting clarification on how to complete fair value disclosures for retirement plan assets measured at net asset value (NAV). The comment noted that certain retirement plan assets are most appropriately classified using the NAV practical expedient within the fair value hierarchy. While this approach aligns with the guidance in </w:t>
      </w:r>
      <w:r w:rsidR="003A27D4" w:rsidRPr="006E6BC0">
        <w:rPr>
          <w:rFonts w:asciiTheme="minorHAnsi" w:hAnsiTheme="minorHAnsi" w:cstheme="minorHAnsi"/>
          <w:b w:val="0"/>
          <w:i/>
          <w:iCs/>
          <w:szCs w:val="22"/>
        </w:rPr>
        <w:t>SSAP No. 100—Fair Value</w:t>
      </w:r>
      <w:r w:rsidR="003A27D4" w:rsidRPr="006E6BC0">
        <w:rPr>
          <w:rFonts w:asciiTheme="minorHAnsi" w:hAnsiTheme="minorHAnsi" w:cstheme="minorHAnsi"/>
          <w:b w:val="0"/>
          <w:szCs w:val="22"/>
        </w:rPr>
        <w:t xml:space="preserve">, NAV is not explicitly referenced as a leveling option in either </w:t>
      </w:r>
      <w:r w:rsidR="003A27D4" w:rsidRPr="006E6BC0">
        <w:rPr>
          <w:rFonts w:asciiTheme="minorHAnsi" w:hAnsiTheme="minorHAnsi" w:cstheme="minorHAnsi"/>
          <w:b w:val="0"/>
          <w:i/>
          <w:iCs/>
          <w:szCs w:val="22"/>
        </w:rPr>
        <w:t xml:space="preserve">SSAP No. 92—Postretirement Benefits Other Than Pensions </w:t>
      </w:r>
      <w:r w:rsidR="003A27D4" w:rsidRPr="006E6BC0">
        <w:rPr>
          <w:rFonts w:asciiTheme="minorHAnsi" w:hAnsiTheme="minorHAnsi" w:cstheme="minorHAnsi"/>
          <w:b w:val="0"/>
          <w:szCs w:val="22"/>
        </w:rPr>
        <w:t xml:space="preserve">or </w:t>
      </w:r>
      <w:r w:rsidR="003A27D4" w:rsidRPr="006E6BC0">
        <w:rPr>
          <w:rFonts w:asciiTheme="minorHAnsi" w:hAnsiTheme="minorHAnsi" w:cstheme="minorHAnsi"/>
          <w:b w:val="0"/>
          <w:i/>
          <w:iCs/>
          <w:szCs w:val="22"/>
        </w:rPr>
        <w:t>SSAP No. 102—Pensions</w:t>
      </w:r>
      <w:r w:rsidR="003A27D4" w:rsidRPr="006E6BC0">
        <w:rPr>
          <w:rFonts w:asciiTheme="minorHAnsi" w:hAnsiTheme="minorHAnsi" w:cstheme="minorHAnsi"/>
          <w:b w:val="0"/>
          <w:szCs w:val="22"/>
        </w:rPr>
        <w:t xml:space="preserve">. Although the use of NAV as a measurement method </w:t>
      </w:r>
      <w:r w:rsidR="00CF0D91">
        <w:rPr>
          <w:rFonts w:asciiTheme="minorHAnsi" w:hAnsiTheme="minorHAnsi" w:cstheme="minorHAnsi"/>
          <w:b w:val="0"/>
          <w:szCs w:val="22"/>
        </w:rPr>
        <w:t>is strongly</w:t>
      </w:r>
      <w:r w:rsidR="003A27D4" w:rsidRPr="006E6BC0">
        <w:rPr>
          <w:rFonts w:asciiTheme="minorHAnsi" w:hAnsiTheme="minorHAnsi" w:cstheme="minorHAnsi"/>
          <w:b w:val="0"/>
          <w:szCs w:val="22"/>
        </w:rPr>
        <w:t xml:space="preserve"> implied within SSAP Nos. 92 and 102, the absence of a direct reference to NAV has caused some confusion. Based on paragraph 3 of SSAP No. 100, NAIC staff agrees that the NAV practical expedient is an acceptable reporting method for retirement plan assets, and that the disclosure guidance in SSAP Nos. 92 and 102 can be clarified accordingly.</w:t>
      </w:r>
      <w:r w:rsidR="0016390B">
        <w:rPr>
          <w:rFonts w:asciiTheme="minorHAnsi" w:hAnsiTheme="minorHAnsi" w:cstheme="minorHAnsi"/>
          <w:b w:val="0"/>
          <w:szCs w:val="22"/>
        </w:rPr>
        <w:t xml:space="preserve">  NAIC staff also noted that under U.S. GAAP the NAV practical expedient is allowed </w:t>
      </w:r>
      <w:r w:rsidR="008E7028">
        <w:rPr>
          <w:rFonts w:asciiTheme="minorHAnsi" w:hAnsiTheme="minorHAnsi" w:cstheme="minorHAnsi"/>
          <w:b w:val="0"/>
          <w:szCs w:val="22"/>
        </w:rPr>
        <w:t>to be used for</w:t>
      </w:r>
      <w:r w:rsidR="008B0F95">
        <w:rPr>
          <w:rFonts w:asciiTheme="minorHAnsi" w:hAnsiTheme="minorHAnsi" w:cstheme="minorHAnsi"/>
          <w:b w:val="0"/>
          <w:szCs w:val="22"/>
        </w:rPr>
        <w:t xml:space="preserve"> plan assets held</w:t>
      </w:r>
      <w:r w:rsidR="008E7028">
        <w:rPr>
          <w:rFonts w:asciiTheme="minorHAnsi" w:hAnsiTheme="minorHAnsi" w:cstheme="minorHAnsi"/>
          <w:b w:val="0"/>
          <w:szCs w:val="22"/>
        </w:rPr>
        <w:t xml:space="preserve"> in</w:t>
      </w:r>
      <w:r w:rsidR="008B0F95">
        <w:rPr>
          <w:rFonts w:asciiTheme="minorHAnsi" w:hAnsiTheme="minorHAnsi" w:cstheme="minorHAnsi"/>
          <w:b w:val="0"/>
          <w:szCs w:val="22"/>
        </w:rPr>
        <w:t xml:space="preserve"> </w:t>
      </w:r>
      <w:r w:rsidR="00862312">
        <w:rPr>
          <w:rFonts w:asciiTheme="minorHAnsi" w:hAnsiTheme="minorHAnsi" w:cstheme="minorHAnsi"/>
          <w:b w:val="0"/>
          <w:szCs w:val="22"/>
        </w:rPr>
        <w:t>defined benefit plans</w:t>
      </w:r>
      <w:r w:rsidR="00E37BC2">
        <w:rPr>
          <w:rFonts w:asciiTheme="minorHAnsi" w:hAnsiTheme="minorHAnsi" w:cstheme="minorHAnsi"/>
          <w:b w:val="0"/>
          <w:szCs w:val="22"/>
        </w:rPr>
        <w:t xml:space="preserve"> (ASC 960-325)</w:t>
      </w:r>
      <w:r w:rsidR="008B0F95">
        <w:rPr>
          <w:rFonts w:asciiTheme="minorHAnsi" w:hAnsiTheme="minorHAnsi" w:cstheme="minorHAnsi"/>
          <w:b w:val="0"/>
          <w:szCs w:val="22"/>
        </w:rPr>
        <w:t xml:space="preserve"> </w:t>
      </w:r>
      <w:r w:rsidR="008E7028">
        <w:rPr>
          <w:rFonts w:asciiTheme="minorHAnsi" w:hAnsiTheme="minorHAnsi" w:cstheme="minorHAnsi"/>
          <w:b w:val="0"/>
          <w:szCs w:val="22"/>
        </w:rPr>
        <w:t>or</w:t>
      </w:r>
      <w:r w:rsidR="008B0F95">
        <w:rPr>
          <w:rFonts w:asciiTheme="minorHAnsi" w:hAnsiTheme="minorHAnsi" w:cstheme="minorHAnsi"/>
          <w:b w:val="0"/>
          <w:szCs w:val="22"/>
        </w:rPr>
        <w:t xml:space="preserve"> </w:t>
      </w:r>
      <w:r w:rsidR="00862312">
        <w:rPr>
          <w:rFonts w:asciiTheme="minorHAnsi" w:hAnsiTheme="minorHAnsi" w:cstheme="minorHAnsi"/>
          <w:b w:val="0"/>
          <w:szCs w:val="22"/>
        </w:rPr>
        <w:t>defined contribution plans</w:t>
      </w:r>
      <w:r w:rsidR="008B0F95">
        <w:rPr>
          <w:rFonts w:asciiTheme="minorHAnsi" w:hAnsiTheme="minorHAnsi" w:cstheme="minorHAnsi"/>
          <w:b w:val="0"/>
          <w:szCs w:val="22"/>
        </w:rPr>
        <w:t xml:space="preserve"> (</w:t>
      </w:r>
      <w:r w:rsidR="00E37BC2">
        <w:rPr>
          <w:rFonts w:asciiTheme="minorHAnsi" w:hAnsiTheme="minorHAnsi" w:cstheme="minorHAnsi"/>
          <w:b w:val="0"/>
          <w:szCs w:val="22"/>
        </w:rPr>
        <w:t>ASC 962-325).</w:t>
      </w:r>
    </w:p>
    <w:p w14:paraId="03E5EBDA" w14:textId="77777777" w:rsidR="006620B0" w:rsidRPr="006E6BC0" w:rsidRDefault="006620B0" w:rsidP="006A1469">
      <w:pPr>
        <w:pStyle w:val="BodyText2"/>
        <w:rPr>
          <w:rFonts w:asciiTheme="minorHAnsi" w:hAnsiTheme="minorHAnsi" w:cstheme="minorHAnsi"/>
          <w:b w:val="0"/>
          <w:szCs w:val="22"/>
        </w:rPr>
      </w:pPr>
    </w:p>
    <w:p w14:paraId="6C6B67AF" w14:textId="301DB6E8" w:rsidR="002A1316" w:rsidRPr="001E2B5D" w:rsidRDefault="002A1316" w:rsidP="00B30CA0">
      <w:pPr>
        <w:pStyle w:val="BodyText2"/>
        <w:rPr>
          <w:rFonts w:asciiTheme="minorHAnsi" w:hAnsiTheme="minorHAnsi" w:cstheme="minorHAnsi"/>
          <w:bCs w:val="0"/>
          <w:szCs w:val="22"/>
        </w:rPr>
      </w:pPr>
      <w:r w:rsidRPr="001E2B5D">
        <w:rPr>
          <w:rFonts w:asciiTheme="minorHAnsi" w:hAnsiTheme="minorHAnsi" w:cstheme="minorHAnsi"/>
          <w:bCs w:val="0"/>
          <w:szCs w:val="22"/>
        </w:rPr>
        <w:t>Existing Authoritative Literature:</w:t>
      </w:r>
    </w:p>
    <w:p w14:paraId="171881A3" w14:textId="2DE0BAF8" w:rsidR="0007490A" w:rsidRPr="004601DE" w:rsidRDefault="0007490A" w:rsidP="00107A2C">
      <w:pPr>
        <w:pStyle w:val="BodyText2"/>
        <w:rPr>
          <w:rFonts w:asciiTheme="minorHAnsi" w:hAnsiTheme="minorHAnsi" w:cstheme="minorHAnsi"/>
          <w:b w:val="0"/>
          <w:i/>
          <w:iCs/>
          <w:szCs w:val="22"/>
          <w:u w:val="single"/>
        </w:rPr>
      </w:pPr>
      <w:r w:rsidRPr="004601DE">
        <w:rPr>
          <w:rFonts w:asciiTheme="minorHAnsi" w:hAnsiTheme="minorHAnsi" w:cstheme="minorHAnsi"/>
          <w:b w:val="0"/>
          <w:i/>
          <w:iCs/>
          <w:szCs w:val="22"/>
          <w:u w:val="single"/>
        </w:rPr>
        <w:t>SS</w:t>
      </w:r>
      <w:bookmarkStart w:id="1" w:name="_Hlk198800686"/>
      <w:r w:rsidRPr="004601DE">
        <w:rPr>
          <w:rFonts w:asciiTheme="minorHAnsi" w:hAnsiTheme="minorHAnsi" w:cstheme="minorHAnsi"/>
          <w:b w:val="0"/>
          <w:i/>
          <w:iCs/>
          <w:szCs w:val="22"/>
          <w:u w:val="single"/>
        </w:rPr>
        <w:t>AP No. 92</w:t>
      </w:r>
      <w:r w:rsidRPr="004601DE">
        <w:rPr>
          <w:rFonts w:asciiTheme="minorHAnsi" w:hAnsiTheme="minorHAnsi" w:cstheme="minorHAnsi"/>
          <w:i/>
          <w:iCs/>
          <w:u w:val="single"/>
        </w:rPr>
        <w:t>—</w:t>
      </w:r>
      <w:r w:rsidRPr="004601DE">
        <w:rPr>
          <w:rFonts w:asciiTheme="minorHAnsi" w:hAnsiTheme="minorHAnsi" w:cstheme="minorHAnsi"/>
          <w:b w:val="0"/>
          <w:i/>
          <w:iCs/>
          <w:szCs w:val="22"/>
          <w:u w:val="single"/>
        </w:rPr>
        <w:t>Postretirement Benefits Other Than Pensions</w:t>
      </w:r>
      <w:bookmarkEnd w:id="1"/>
      <w:r w:rsidRPr="004601DE">
        <w:rPr>
          <w:rFonts w:asciiTheme="minorHAnsi" w:hAnsiTheme="minorHAnsi" w:cstheme="minorHAnsi"/>
          <w:b w:val="0"/>
          <w:i/>
          <w:iCs/>
          <w:szCs w:val="22"/>
          <w:u w:val="single"/>
        </w:rPr>
        <w:t>:</w:t>
      </w:r>
    </w:p>
    <w:p w14:paraId="5DA7ACB9" w14:textId="77777777" w:rsidR="00031BBB" w:rsidRPr="00031BBB" w:rsidRDefault="00031BBB" w:rsidP="00031BBB">
      <w:pPr>
        <w:keepNext/>
        <w:spacing w:after="220"/>
        <w:jc w:val="both"/>
        <w:outlineLvl w:val="2"/>
        <w:rPr>
          <w:b/>
          <w:sz w:val="22"/>
          <w:szCs w:val="20"/>
        </w:rPr>
      </w:pPr>
      <w:bookmarkStart w:id="2" w:name="_Toc187411335"/>
      <w:r w:rsidRPr="00031BBB">
        <w:rPr>
          <w:b/>
          <w:sz w:val="22"/>
          <w:szCs w:val="20"/>
        </w:rPr>
        <w:t>Disclosures - Single-Employer Defined Postretirement Plans</w:t>
      </w:r>
      <w:bookmarkEnd w:id="2"/>
    </w:p>
    <w:p w14:paraId="049A290D" w14:textId="77777777" w:rsidR="00031BBB" w:rsidRPr="00031BBB" w:rsidRDefault="00031BBB" w:rsidP="004601DE">
      <w:pPr>
        <w:numPr>
          <w:ilvl w:val="0"/>
          <w:numId w:val="10"/>
        </w:numPr>
        <w:spacing w:after="220"/>
        <w:jc w:val="both"/>
        <w:rPr>
          <w:sz w:val="22"/>
          <w:szCs w:val="20"/>
        </w:rPr>
      </w:pPr>
      <w:r w:rsidRPr="00031BBB">
        <w:rPr>
          <w:sz w:val="22"/>
          <w:szCs w:val="20"/>
        </w:rPr>
        <w:t xml:space="preserve">An employer that sponsors one or more other defined benefit postretirement plans shall provide the following information for postretirement benefit plans other than pensions. Amounts related to the employer’s results of operations shall be disclosed for each period for which a statement of income is presented. Amounts related to the employer’s statement of financial </w:t>
      </w:r>
      <w:proofErr w:type="gramStart"/>
      <w:r w:rsidRPr="00031BBB">
        <w:rPr>
          <w:sz w:val="22"/>
          <w:szCs w:val="20"/>
        </w:rPr>
        <w:t>position,</w:t>
      </w:r>
      <w:proofErr w:type="gramEnd"/>
      <w:r w:rsidRPr="00031BBB">
        <w:rPr>
          <w:sz w:val="22"/>
          <w:szCs w:val="20"/>
        </w:rPr>
        <w:t xml:space="preserve"> shall be disclosed as of the date of each statement of financial position presented.</w:t>
      </w:r>
    </w:p>
    <w:p w14:paraId="29258428" w14:textId="77777777" w:rsidR="00031BBB" w:rsidRPr="00031BBB" w:rsidRDefault="00031BBB" w:rsidP="00031BBB">
      <w:pPr>
        <w:numPr>
          <w:ilvl w:val="1"/>
          <w:numId w:val="10"/>
        </w:numPr>
        <w:ind w:hanging="720"/>
        <w:jc w:val="both"/>
        <w:rPr>
          <w:sz w:val="22"/>
          <w:szCs w:val="20"/>
        </w:rPr>
      </w:pPr>
      <w:r w:rsidRPr="00031BBB">
        <w:rPr>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1F4BC15C" w14:textId="77777777" w:rsidR="00031BBB" w:rsidRPr="00031BBB" w:rsidRDefault="00031BBB" w:rsidP="00031BBB">
      <w:pPr>
        <w:jc w:val="both"/>
        <w:rPr>
          <w:sz w:val="22"/>
          <w:szCs w:val="20"/>
        </w:rPr>
      </w:pPr>
    </w:p>
    <w:p w14:paraId="38459D32" w14:textId="77777777" w:rsidR="00031BBB" w:rsidRPr="00031BBB" w:rsidRDefault="00031BBB" w:rsidP="00031BBB">
      <w:pPr>
        <w:numPr>
          <w:ilvl w:val="1"/>
          <w:numId w:val="10"/>
        </w:numPr>
        <w:ind w:hanging="720"/>
        <w:jc w:val="both"/>
        <w:rPr>
          <w:sz w:val="22"/>
          <w:szCs w:val="20"/>
        </w:rPr>
      </w:pPr>
      <w:r w:rsidRPr="00031BBB">
        <w:rPr>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w:t>
      </w:r>
      <w:proofErr w:type="gramStart"/>
      <w:r w:rsidRPr="00031BBB">
        <w:rPr>
          <w:sz w:val="22"/>
          <w:szCs w:val="20"/>
        </w:rPr>
        <w:t>, contributions by</w:t>
      </w:r>
      <w:proofErr w:type="gramEnd"/>
      <w:r w:rsidRPr="00031BBB">
        <w:rPr>
          <w:sz w:val="22"/>
          <w:szCs w:val="20"/>
        </w:rPr>
        <w:t xml:space="preserve"> plan participants, benefits paid, business combinations, divestitures, and settlements.</w:t>
      </w:r>
    </w:p>
    <w:p w14:paraId="61AC5889" w14:textId="77777777" w:rsidR="00031BBB" w:rsidRPr="00031BBB" w:rsidRDefault="00031BBB" w:rsidP="00031BBB">
      <w:pPr>
        <w:jc w:val="both"/>
        <w:rPr>
          <w:sz w:val="22"/>
          <w:szCs w:val="20"/>
        </w:rPr>
      </w:pPr>
    </w:p>
    <w:p w14:paraId="2BCD63A7" w14:textId="77777777" w:rsidR="00031BBB" w:rsidRPr="00031BBB" w:rsidRDefault="00031BBB" w:rsidP="00031BBB">
      <w:pPr>
        <w:numPr>
          <w:ilvl w:val="1"/>
          <w:numId w:val="10"/>
        </w:numPr>
        <w:ind w:hanging="720"/>
        <w:jc w:val="both"/>
        <w:rPr>
          <w:sz w:val="22"/>
          <w:szCs w:val="20"/>
        </w:rPr>
      </w:pPr>
      <w:r w:rsidRPr="00031BBB">
        <w:rPr>
          <w:sz w:val="22"/>
          <w:szCs w:val="20"/>
        </w:rPr>
        <w:t>The funded status of the plans and the amounts recognized in the statement of financial position, showing separately the assets (nonadmitted) and liabilities recognized.</w:t>
      </w:r>
    </w:p>
    <w:p w14:paraId="0174B605" w14:textId="77777777" w:rsidR="00031BBB" w:rsidRPr="00031BBB" w:rsidRDefault="00031BBB" w:rsidP="00031BBB">
      <w:pPr>
        <w:ind w:left="1440"/>
        <w:jc w:val="both"/>
        <w:rPr>
          <w:sz w:val="22"/>
          <w:szCs w:val="20"/>
        </w:rPr>
      </w:pPr>
    </w:p>
    <w:p w14:paraId="757781B4" w14:textId="77777777" w:rsidR="00031BBB" w:rsidRPr="00031BBB" w:rsidRDefault="00031BBB" w:rsidP="00031BBB">
      <w:pPr>
        <w:numPr>
          <w:ilvl w:val="1"/>
          <w:numId w:val="10"/>
        </w:numPr>
        <w:ind w:hanging="720"/>
        <w:jc w:val="both"/>
        <w:rPr>
          <w:sz w:val="22"/>
          <w:szCs w:val="20"/>
        </w:rPr>
      </w:pPr>
      <w:r w:rsidRPr="00031BBB">
        <w:rPr>
          <w:sz w:val="22"/>
          <w:szCs w:val="20"/>
        </w:rPr>
        <w:t>The objectives of the disclosures about postretirement benefit plan assets are to provide users of financial statements with an understanding of:</w:t>
      </w:r>
    </w:p>
    <w:p w14:paraId="04B7D6D3" w14:textId="77777777" w:rsidR="00031BBB" w:rsidRPr="00031BBB" w:rsidRDefault="00031BBB" w:rsidP="00031BBB">
      <w:pPr>
        <w:ind w:left="1080" w:hanging="720"/>
        <w:jc w:val="both"/>
        <w:rPr>
          <w:sz w:val="22"/>
          <w:szCs w:val="20"/>
        </w:rPr>
      </w:pPr>
    </w:p>
    <w:p w14:paraId="1BB9020B"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How investment allocation decisions are made, including the factors that are pertinent to an understanding of investment policies and </w:t>
      </w:r>
      <w:proofErr w:type="gramStart"/>
      <w:r w:rsidRPr="00031BBB">
        <w:rPr>
          <w:sz w:val="22"/>
          <w:szCs w:val="20"/>
        </w:rPr>
        <w:t>strategies;</w:t>
      </w:r>
      <w:proofErr w:type="gramEnd"/>
      <w:r w:rsidRPr="00031BBB">
        <w:rPr>
          <w:sz w:val="22"/>
          <w:szCs w:val="20"/>
        </w:rPr>
        <w:t xml:space="preserve"> </w:t>
      </w:r>
    </w:p>
    <w:p w14:paraId="23902BFA" w14:textId="77777777" w:rsidR="00031BBB" w:rsidRPr="00031BBB" w:rsidRDefault="00031BBB" w:rsidP="00031BBB">
      <w:pPr>
        <w:tabs>
          <w:tab w:val="num" w:pos="2160"/>
        </w:tabs>
        <w:ind w:hanging="720"/>
        <w:jc w:val="both"/>
        <w:rPr>
          <w:sz w:val="22"/>
          <w:szCs w:val="20"/>
        </w:rPr>
      </w:pPr>
    </w:p>
    <w:p w14:paraId="6CF3D056"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The classes of plan </w:t>
      </w:r>
      <w:proofErr w:type="gramStart"/>
      <w:r w:rsidRPr="00031BBB">
        <w:rPr>
          <w:sz w:val="22"/>
          <w:szCs w:val="20"/>
        </w:rPr>
        <w:t>assets;</w:t>
      </w:r>
      <w:proofErr w:type="gramEnd"/>
    </w:p>
    <w:p w14:paraId="608C6E1F" w14:textId="77777777" w:rsidR="00031BBB" w:rsidRPr="00031BBB" w:rsidRDefault="00031BBB" w:rsidP="00031BBB">
      <w:pPr>
        <w:tabs>
          <w:tab w:val="num" w:pos="2160"/>
        </w:tabs>
        <w:ind w:left="1440" w:hanging="720"/>
        <w:jc w:val="both"/>
        <w:rPr>
          <w:sz w:val="22"/>
          <w:szCs w:val="20"/>
        </w:rPr>
      </w:pPr>
    </w:p>
    <w:p w14:paraId="06699746"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The inputs and valuation techniques used to measure the fair value of plan </w:t>
      </w:r>
      <w:proofErr w:type="gramStart"/>
      <w:r w:rsidRPr="00031BBB">
        <w:rPr>
          <w:sz w:val="22"/>
          <w:szCs w:val="20"/>
        </w:rPr>
        <w:t>assets;</w:t>
      </w:r>
      <w:proofErr w:type="gramEnd"/>
    </w:p>
    <w:p w14:paraId="1BDCFD26" w14:textId="77777777" w:rsidR="00031BBB" w:rsidRPr="00031BBB" w:rsidRDefault="00031BBB" w:rsidP="00031BBB">
      <w:pPr>
        <w:tabs>
          <w:tab w:val="num" w:pos="2160"/>
        </w:tabs>
        <w:ind w:left="1440" w:hanging="720"/>
        <w:jc w:val="both"/>
        <w:rPr>
          <w:sz w:val="22"/>
          <w:szCs w:val="20"/>
        </w:rPr>
      </w:pPr>
    </w:p>
    <w:p w14:paraId="07E84E6F"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The effect of fair value measurements using significant unobservable inputs (Level 3) on changes in plan assets for the </w:t>
      </w:r>
      <w:proofErr w:type="gramStart"/>
      <w:r w:rsidRPr="00031BBB">
        <w:rPr>
          <w:sz w:val="22"/>
          <w:szCs w:val="20"/>
        </w:rPr>
        <w:t>period;</w:t>
      </w:r>
      <w:proofErr w:type="gramEnd"/>
      <w:r w:rsidRPr="00031BBB">
        <w:rPr>
          <w:sz w:val="22"/>
          <w:szCs w:val="20"/>
        </w:rPr>
        <w:t xml:space="preserve"> </w:t>
      </w:r>
    </w:p>
    <w:p w14:paraId="7615B191" w14:textId="77777777" w:rsidR="00031BBB" w:rsidRPr="00031BBB" w:rsidRDefault="00031BBB" w:rsidP="00031BBB">
      <w:pPr>
        <w:tabs>
          <w:tab w:val="num" w:pos="2160"/>
        </w:tabs>
        <w:ind w:left="2160" w:hanging="720"/>
        <w:jc w:val="both"/>
        <w:rPr>
          <w:sz w:val="22"/>
          <w:szCs w:val="20"/>
        </w:rPr>
      </w:pPr>
    </w:p>
    <w:p w14:paraId="3949FF30"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Significant concentrations of risk within plan assets. </w:t>
      </w:r>
    </w:p>
    <w:p w14:paraId="66CFA37C" w14:textId="77777777" w:rsidR="00031BBB" w:rsidRPr="00031BBB" w:rsidRDefault="00031BBB" w:rsidP="00031BBB">
      <w:pPr>
        <w:ind w:left="720"/>
        <w:rPr>
          <w:szCs w:val="20"/>
        </w:rPr>
      </w:pPr>
    </w:p>
    <w:p w14:paraId="46BFBE16" w14:textId="77777777" w:rsidR="00031BBB" w:rsidRPr="00031BBB" w:rsidRDefault="00031BBB" w:rsidP="00031BBB">
      <w:pPr>
        <w:keepNext/>
        <w:keepLines/>
        <w:ind w:left="1440"/>
        <w:jc w:val="both"/>
        <w:rPr>
          <w:sz w:val="22"/>
          <w:szCs w:val="20"/>
        </w:rPr>
      </w:pPr>
      <w:r w:rsidRPr="00031BBB">
        <w:rPr>
          <w:sz w:val="22"/>
          <w:szCs w:val="20"/>
        </w:rPr>
        <w:t>An employer shall consider those overall objectives in providing the following information about plan assets:</w:t>
      </w:r>
    </w:p>
    <w:p w14:paraId="44EC3D5D" w14:textId="77777777" w:rsidR="00031BBB" w:rsidRPr="00031BBB" w:rsidRDefault="00031BBB" w:rsidP="00031BBB">
      <w:pPr>
        <w:keepNext/>
        <w:keepLines/>
        <w:ind w:left="360"/>
        <w:jc w:val="both"/>
        <w:rPr>
          <w:sz w:val="22"/>
          <w:szCs w:val="20"/>
        </w:rPr>
      </w:pPr>
    </w:p>
    <w:p w14:paraId="35FAFDCA" w14:textId="77777777" w:rsidR="00031BBB" w:rsidRPr="00031BBB" w:rsidRDefault="00031BBB" w:rsidP="00205807">
      <w:pPr>
        <w:keepNext/>
        <w:keepLines/>
        <w:numPr>
          <w:ilvl w:val="0"/>
          <w:numId w:val="11"/>
        </w:numPr>
        <w:tabs>
          <w:tab w:val="clear" w:pos="2520"/>
          <w:tab w:val="num" w:pos="2160"/>
          <w:tab w:val="num" w:pos="2880"/>
        </w:tabs>
        <w:ind w:left="2880" w:hanging="720"/>
        <w:jc w:val="both"/>
        <w:rPr>
          <w:sz w:val="22"/>
          <w:szCs w:val="20"/>
        </w:rPr>
      </w:pPr>
      <w:r w:rsidRPr="00031BBB">
        <w:rPr>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78E70286" w14:textId="77777777" w:rsidR="00031BBB" w:rsidRPr="00031BBB" w:rsidRDefault="00031BBB" w:rsidP="00205807">
      <w:pPr>
        <w:tabs>
          <w:tab w:val="num" w:pos="2160"/>
          <w:tab w:val="num" w:pos="2880"/>
        </w:tabs>
        <w:ind w:left="2880" w:hanging="720"/>
        <w:jc w:val="both"/>
        <w:rPr>
          <w:sz w:val="22"/>
          <w:szCs w:val="20"/>
        </w:rPr>
      </w:pPr>
    </w:p>
    <w:p w14:paraId="5158CE35" w14:textId="77777777" w:rsidR="00031BBB" w:rsidRPr="00031BBB" w:rsidRDefault="00031BBB" w:rsidP="00205807">
      <w:pPr>
        <w:numPr>
          <w:ilvl w:val="0"/>
          <w:numId w:val="11"/>
        </w:numPr>
        <w:tabs>
          <w:tab w:val="clear" w:pos="2520"/>
          <w:tab w:val="num" w:pos="2160"/>
          <w:tab w:val="num" w:pos="2880"/>
        </w:tabs>
        <w:ind w:left="2880" w:hanging="720"/>
        <w:jc w:val="both"/>
        <w:rPr>
          <w:sz w:val="22"/>
          <w:szCs w:val="20"/>
        </w:rPr>
      </w:pPr>
      <w:r w:rsidRPr="00031BBB">
        <w:rPr>
          <w:sz w:val="22"/>
          <w:szCs w:val="20"/>
        </w:rPr>
        <w:t>The fair value of each class of plan assets as of each date for which a statement of financial position is presented. Asset classes shall be based on the nature and risks of assets in an employer’s plan(s). Examples of classes of assets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66.d. in determining whether additional classes of plan assets or further disaggregation of classes should be disclosed.</w:t>
      </w:r>
    </w:p>
    <w:p w14:paraId="56EBA716" w14:textId="77777777" w:rsidR="00031BBB" w:rsidRPr="00031BBB" w:rsidRDefault="00031BBB" w:rsidP="00205807">
      <w:pPr>
        <w:tabs>
          <w:tab w:val="num" w:pos="2160"/>
        </w:tabs>
        <w:ind w:left="720"/>
        <w:rPr>
          <w:szCs w:val="20"/>
        </w:rPr>
      </w:pPr>
    </w:p>
    <w:p w14:paraId="2975DD0C" w14:textId="77777777" w:rsidR="00031BBB" w:rsidRPr="00031BBB" w:rsidRDefault="00031BBB" w:rsidP="00205807">
      <w:pPr>
        <w:numPr>
          <w:ilvl w:val="0"/>
          <w:numId w:val="11"/>
        </w:numPr>
        <w:tabs>
          <w:tab w:val="clear" w:pos="2520"/>
          <w:tab w:val="num" w:pos="2160"/>
          <w:tab w:val="left" w:pos="2880"/>
        </w:tabs>
        <w:ind w:left="2880" w:hanging="720"/>
        <w:jc w:val="both"/>
        <w:rPr>
          <w:sz w:val="22"/>
          <w:szCs w:val="20"/>
        </w:rPr>
      </w:pPr>
      <w:r w:rsidRPr="00031BBB">
        <w:rPr>
          <w:sz w:val="22"/>
          <w:szCs w:val="20"/>
        </w:rPr>
        <w:t xml:space="preserve">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w:t>
      </w:r>
      <w:proofErr w:type="gramStart"/>
      <w:r w:rsidRPr="00031BBB">
        <w:rPr>
          <w:sz w:val="22"/>
          <w:szCs w:val="20"/>
        </w:rPr>
        <w:t>in order to</w:t>
      </w:r>
      <w:proofErr w:type="gramEnd"/>
      <w:r w:rsidRPr="00031BBB">
        <w:rPr>
          <w:sz w:val="22"/>
          <w:szCs w:val="20"/>
        </w:rPr>
        <w:t xml:space="preserve"> reflect expectations of future returns, and how those adjustments were determined. The description should consider the classes of assets described in (b) above, as appropriate.</w:t>
      </w:r>
    </w:p>
    <w:p w14:paraId="29ADD7F9" w14:textId="77777777" w:rsidR="00031BBB" w:rsidRPr="00031BBB" w:rsidRDefault="00031BBB" w:rsidP="00205807">
      <w:pPr>
        <w:tabs>
          <w:tab w:val="num" w:pos="2160"/>
          <w:tab w:val="left" w:pos="2880"/>
        </w:tabs>
        <w:jc w:val="both"/>
        <w:rPr>
          <w:sz w:val="22"/>
          <w:szCs w:val="20"/>
        </w:rPr>
      </w:pPr>
    </w:p>
    <w:p w14:paraId="0D43314B" w14:textId="77777777" w:rsidR="00031BBB" w:rsidRPr="00031BBB" w:rsidRDefault="00031BBB" w:rsidP="00205807">
      <w:pPr>
        <w:numPr>
          <w:ilvl w:val="0"/>
          <w:numId w:val="11"/>
        </w:numPr>
        <w:tabs>
          <w:tab w:val="clear" w:pos="2520"/>
          <w:tab w:val="num" w:pos="2160"/>
          <w:tab w:val="left" w:pos="2880"/>
        </w:tabs>
        <w:ind w:left="2880" w:hanging="720"/>
        <w:jc w:val="both"/>
        <w:rPr>
          <w:sz w:val="22"/>
          <w:szCs w:val="20"/>
        </w:rPr>
      </w:pPr>
      <w:r w:rsidRPr="00031BBB">
        <w:rPr>
          <w:sz w:val="22"/>
          <w:szCs w:val="20"/>
        </w:rPr>
        <w:t xml:space="preserve">Information that enables users of financial statements to assess the inputs and valuation techniques used to develop fair value measurements of plan assets at the </w:t>
      </w:r>
      <w:r w:rsidRPr="00031BBB">
        <w:rPr>
          <w:sz w:val="22"/>
          <w:szCs w:val="20"/>
        </w:rPr>
        <w:lastRenderedPageBreak/>
        <w:t>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65C6C8CF" w14:textId="77777777" w:rsidR="00031BBB" w:rsidRPr="00031BBB" w:rsidRDefault="00031BBB" w:rsidP="00031BBB">
      <w:pPr>
        <w:ind w:left="3600" w:hanging="720"/>
        <w:jc w:val="both"/>
        <w:rPr>
          <w:sz w:val="22"/>
          <w:szCs w:val="20"/>
        </w:rPr>
      </w:pPr>
    </w:p>
    <w:p w14:paraId="1612A0BE" w14:textId="411C8EDC" w:rsidR="00031BBB" w:rsidRPr="00031BBB" w:rsidRDefault="00031BBB" w:rsidP="00031BBB">
      <w:pPr>
        <w:numPr>
          <w:ilvl w:val="0"/>
          <w:numId w:val="12"/>
        </w:numPr>
        <w:ind w:left="3600" w:hanging="720"/>
        <w:jc w:val="both"/>
        <w:rPr>
          <w:sz w:val="22"/>
          <w:szCs w:val="20"/>
        </w:rPr>
      </w:pPr>
      <w:r w:rsidRPr="00031BBB">
        <w:rPr>
          <w:sz w:val="22"/>
          <w:szCs w:val="20"/>
        </w:rPr>
        <w:t>The level within the fair value hierarchy in which the fair value measurements in their entirety fall,</w:t>
      </w:r>
      <w:r w:rsidR="001B3140" w:rsidRPr="00645DF3">
        <w:rPr>
          <w:rStyle w:val="FootnoteReference"/>
        </w:rPr>
        <w:t>2</w:t>
      </w:r>
      <w:r w:rsidRPr="00031BBB">
        <w:rPr>
          <w:sz w:val="22"/>
          <w:szCs w:val="20"/>
        </w:rPr>
        <w:t xml:space="preserve"> segregating fair value measurements using quoted prices in active markets for identical assets or liabilities (Level 1), significant other observable inputs (Level 2), and significant unobservable inputs (Level 3)</w:t>
      </w:r>
    </w:p>
    <w:p w14:paraId="63AD4FF2" w14:textId="77777777" w:rsidR="00031BBB" w:rsidRPr="00031BBB" w:rsidRDefault="00031BBB" w:rsidP="00031BBB">
      <w:pPr>
        <w:ind w:left="3600" w:hanging="720"/>
        <w:jc w:val="both"/>
        <w:rPr>
          <w:sz w:val="22"/>
          <w:szCs w:val="20"/>
        </w:rPr>
      </w:pPr>
    </w:p>
    <w:p w14:paraId="0AE0D63A" w14:textId="77777777" w:rsidR="00031BBB" w:rsidRPr="00031BBB" w:rsidRDefault="00031BBB" w:rsidP="00031BBB">
      <w:pPr>
        <w:numPr>
          <w:ilvl w:val="0"/>
          <w:numId w:val="12"/>
        </w:numPr>
        <w:ind w:left="3600" w:hanging="720"/>
        <w:jc w:val="both"/>
        <w:rPr>
          <w:sz w:val="22"/>
          <w:szCs w:val="20"/>
        </w:rPr>
      </w:pPr>
      <w:r w:rsidRPr="00031BBB">
        <w:rPr>
          <w:sz w:val="22"/>
          <w:szCs w:val="20"/>
        </w:rPr>
        <w:t>Information about the valuation technique(s) and inputs used to measure fair value and a discussion of changes in valuation techniques and inputs, if any, during the period.</w:t>
      </w:r>
    </w:p>
    <w:p w14:paraId="75A720E6" w14:textId="77777777" w:rsidR="0007490A" w:rsidRDefault="0007490A" w:rsidP="00107A2C">
      <w:pPr>
        <w:pStyle w:val="BodyText2"/>
        <w:rPr>
          <w:rFonts w:asciiTheme="minorHAnsi" w:hAnsiTheme="minorHAnsi" w:cstheme="minorHAnsi"/>
          <w:b w:val="0"/>
          <w:i/>
          <w:iCs/>
          <w:szCs w:val="22"/>
        </w:rPr>
      </w:pPr>
    </w:p>
    <w:p w14:paraId="531C1E2F" w14:textId="1606447A" w:rsidR="001B3140" w:rsidRPr="001B3140" w:rsidRDefault="001B3140" w:rsidP="00107A2C">
      <w:pPr>
        <w:pStyle w:val="BodyText2"/>
        <w:rPr>
          <w:rFonts w:asciiTheme="minorHAnsi" w:hAnsiTheme="minorHAnsi" w:cstheme="minorHAnsi"/>
          <w:b w:val="0"/>
          <w:szCs w:val="22"/>
        </w:rPr>
      </w:pPr>
      <w:r w:rsidRPr="001B3140">
        <w:rPr>
          <w:rFonts w:asciiTheme="minorHAnsi" w:hAnsiTheme="minorHAnsi" w:cstheme="minorHAnsi"/>
          <w:b w:val="0"/>
          <w:i/>
          <w:iCs/>
          <w:szCs w:val="22"/>
          <w:u w:val="single"/>
        </w:rPr>
        <w:t>Footnote 2</w:t>
      </w:r>
      <w:r>
        <w:rPr>
          <w:rFonts w:asciiTheme="minorHAnsi" w:hAnsiTheme="minorHAnsi" w:cstheme="minorHAnsi"/>
          <w:b w:val="0"/>
          <w:i/>
          <w:iCs/>
          <w:szCs w:val="22"/>
        </w:rPr>
        <w:t xml:space="preserve"> - </w:t>
      </w:r>
      <w:r w:rsidRPr="001B3140">
        <w:rPr>
          <w:rFonts w:asciiTheme="minorHAnsi" w:hAnsiTheme="minorHAnsi" w:cstheme="minorHAnsi"/>
          <w:b w:val="0"/>
          <w:szCs w:val="22"/>
        </w:rPr>
        <w:t xml:space="preserve">In some cases, the inputs used to measure fair value might fall </w:t>
      </w:r>
      <w:proofErr w:type="gramStart"/>
      <w:r w:rsidRPr="001B3140">
        <w:rPr>
          <w:rFonts w:asciiTheme="minorHAnsi" w:hAnsiTheme="minorHAnsi" w:cstheme="minorHAnsi"/>
          <w:b w:val="0"/>
          <w:szCs w:val="22"/>
        </w:rPr>
        <w:t>in</w:t>
      </w:r>
      <w:proofErr w:type="gramEnd"/>
      <w:r w:rsidRPr="001B3140">
        <w:rPr>
          <w:rFonts w:asciiTheme="minorHAnsi" w:hAnsiTheme="minorHAnsi" w:cstheme="minorHAnsi"/>
          <w:b w:val="0"/>
          <w:szCs w:val="22"/>
        </w:rPr>
        <w:t xml:space="preserve">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61823691" w14:textId="77777777" w:rsidR="001B3140" w:rsidRDefault="001B3140" w:rsidP="00107A2C">
      <w:pPr>
        <w:pStyle w:val="BodyText2"/>
        <w:rPr>
          <w:rFonts w:asciiTheme="minorHAnsi" w:hAnsiTheme="minorHAnsi" w:cstheme="minorHAnsi"/>
          <w:b w:val="0"/>
          <w:i/>
          <w:iCs/>
          <w:szCs w:val="22"/>
        </w:rPr>
      </w:pPr>
    </w:p>
    <w:p w14:paraId="05EB04D7" w14:textId="22321046" w:rsidR="00FF2BED" w:rsidRPr="004601DE" w:rsidRDefault="00FF2BED" w:rsidP="00107A2C">
      <w:pPr>
        <w:pStyle w:val="BodyText2"/>
        <w:rPr>
          <w:rFonts w:asciiTheme="minorHAnsi" w:hAnsiTheme="minorHAnsi" w:cstheme="minorHAnsi"/>
          <w:b w:val="0"/>
          <w:szCs w:val="22"/>
          <w:u w:val="single"/>
        </w:rPr>
      </w:pPr>
      <w:r w:rsidRPr="004601DE">
        <w:rPr>
          <w:rFonts w:asciiTheme="minorHAnsi" w:hAnsiTheme="minorHAnsi" w:cstheme="minorHAnsi"/>
          <w:b w:val="0"/>
          <w:i/>
          <w:iCs/>
          <w:szCs w:val="22"/>
          <w:u w:val="single"/>
        </w:rPr>
        <w:t xml:space="preserve">SSAP No. </w:t>
      </w:r>
      <w:r w:rsidR="003B0119" w:rsidRPr="004601DE">
        <w:rPr>
          <w:rFonts w:asciiTheme="minorHAnsi" w:hAnsiTheme="minorHAnsi" w:cstheme="minorHAnsi"/>
          <w:b w:val="0"/>
          <w:i/>
          <w:iCs/>
          <w:szCs w:val="22"/>
          <w:u w:val="single"/>
        </w:rPr>
        <w:t>10</w:t>
      </w:r>
      <w:r w:rsidR="004E3276" w:rsidRPr="004601DE">
        <w:rPr>
          <w:rFonts w:asciiTheme="minorHAnsi" w:hAnsiTheme="minorHAnsi" w:cstheme="minorHAnsi"/>
          <w:b w:val="0"/>
          <w:i/>
          <w:iCs/>
          <w:szCs w:val="22"/>
          <w:u w:val="single"/>
        </w:rPr>
        <w:t>2</w:t>
      </w:r>
      <w:r w:rsidRPr="004601DE">
        <w:rPr>
          <w:rFonts w:asciiTheme="minorHAnsi" w:hAnsiTheme="minorHAnsi" w:cstheme="minorHAnsi"/>
          <w:i/>
          <w:iCs/>
          <w:u w:val="single"/>
        </w:rPr>
        <w:t>—</w:t>
      </w:r>
      <w:r w:rsidR="0007490A" w:rsidRPr="004601DE">
        <w:rPr>
          <w:rFonts w:asciiTheme="minorHAnsi" w:hAnsiTheme="minorHAnsi" w:cstheme="minorHAnsi"/>
          <w:b w:val="0"/>
          <w:i/>
          <w:iCs/>
          <w:szCs w:val="22"/>
          <w:u w:val="single"/>
        </w:rPr>
        <w:t>Pensions</w:t>
      </w:r>
      <w:r w:rsidR="00B21E10" w:rsidRPr="004601DE">
        <w:rPr>
          <w:rFonts w:asciiTheme="minorHAnsi" w:hAnsiTheme="minorHAnsi" w:cstheme="minorHAnsi"/>
          <w:b w:val="0"/>
          <w:i/>
          <w:iCs/>
          <w:szCs w:val="22"/>
          <w:u w:val="single"/>
        </w:rPr>
        <w:t>:</w:t>
      </w:r>
    </w:p>
    <w:p w14:paraId="4C8F0517" w14:textId="77777777" w:rsidR="004601DE" w:rsidRPr="004601DE" w:rsidRDefault="004601DE" w:rsidP="004601DE">
      <w:pPr>
        <w:keepNext/>
        <w:spacing w:after="220"/>
        <w:jc w:val="both"/>
        <w:outlineLvl w:val="2"/>
        <w:rPr>
          <w:b/>
          <w:sz w:val="22"/>
          <w:szCs w:val="20"/>
        </w:rPr>
      </w:pPr>
      <w:bookmarkStart w:id="3" w:name="_Toc187412093"/>
      <w:r w:rsidRPr="004601DE">
        <w:rPr>
          <w:b/>
          <w:sz w:val="22"/>
          <w:szCs w:val="20"/>
        </w:rPr>
        <w:t>Disclosures – Single-Employer Defined Benefit Plans</w:t>
      </w:r>
      <w:bookmarkEnd w:id="3"/>
    </w:p>
    <w:p w14:paraId="25C31075" w14:textId="77777777" w:rsidR="004601DE" w:rsidRPr="004601DE" w:rsidRDefault="004601DE" w:rsidP="004601DE">
      <w:pPr>
        <w:numPr>
          <w:ilvl w:val="0"/>
          <w:numId w:val="13"/>
        </w:numPr>
        <w:jc w:val="both"/>
        <w:rPr>
          <w:sz w:val="22"/>
          <w:szCs w:val="20"/>
        </w:rPr>
      </w:pPr>
      <w:r w:rsidRPr="004601DE">
        <w:rPr>
          <w:sz w:val="22"/>
          <w:szCs w:val="20"/>
        </w:rPr>
        <w:t xml:space="preserve">An employer that sponsors one or more defined benefit pension plans or one or more other defined benefit postretirement plans shall provide the following information, separately for pension plans and other postretirement benefit plans. Amounts related to the employer’s results of operations shall be disclosed for each period for which a statement of income is presented. Amounts related to the employer’s statement of financial </w:t>
      </w:r>
      <w:proofErr w:type="gramStart"/>
      <w:r w:rsidRPr="004601DE">
        <w:rPr>
          <w:sz w:val="22"/>
          <w:szCs w:val="20"/>
        </w:rPr>
        <w:t>position,</w:t>
      </w:r>
      <w:proofErr w:type="gramEnd"/>
      <w:r w:rsidRPr="004601DE">
        <w:rPr>
          <w:sz w:val="22"/>
          <w:szCs w:val="20"/>
        </w:rPr>
        <w:t xml:space="preserve"> shall be disclosed as of the date of each statement of financial position presented.</w:t>
      </w:r>
    </w:p>
    <w:p w14:paraId="475B2ED2" w14:textId="77777777" w:rsidR="004601DE" w:rsidRPr="004601DE" w:rsidRDefault="004601DE" w:rsidP="004601DE">
      <w:pPr>
        <w:jc w:val="both"/>
        <w:rPr>
          <w:sz w:val="22"/>
          <w:szCs w:val="20"/>
        </w:rPr>
      </w:pPr>
    </w:p>
    <w:p w14:paraId="102011B9"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39549B1B" w14:textId="77777777" w:rsidR="004601DE" w:rsidRPr="004601DE" w:rsidRDefault="004601DE" w:rsidP="00205807">
      <w:pPr>
        <w:tabs>
          <w:tab w:val="num" w:pos="1440"/>
        </w:tabs>
        <w:ind w:left="720"/>
        <w:jc w:val="both"/>
        <w:rPr>
          <w:sz w:val="22"/>
          <w:szCs w:val="20"/>
        </w:rPr>
      </w:pPr>
    </w:p>
    <w:p w14:paraId="7DCF3DC9"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w:t>
      </w:r>
      <w:proofErr w:type="gramStart"/>
      <w:r w:rsidRPr="004601DE">
        <w:rPr>
          <w:sz w:val="22"/>
          <w:szCs w:val="20"/>
        </w:rPr>
        <w:t>, contributions by</w:t>
      </w:r>
      <w:proofErr w:type="gramEnd"/>
      <w:r w:rsidRPr="004601DE">
        <w:rPr>
          <w:sz w:val="22"/>
          <w:szCs w:val="20"/>
        </w:rPr>
        <w:t xml:space="preserve"> plan participants, benefits paid, business combinations, divestitures, and settlements.</w:t>
      </w:r>
    </w:p>
    <w:p w14:paraId="12824634" w14:textId="77777777" w:rsidR="004601DE" w:rsidRPr="004601DE" w:rsidRDefault="004601DE" w:rsidP="00205807">
      <w:pPr>
        <w:tabs>
          <w:tab w:val="num" w:pos="1440"/>
        </w:tabs>
        <w:ind w:left="720"/>
        <w:jc w:val="both"/>
        <w:rPr>
          <w:sz w:val="22"/>
          <w:szCs w:val="20"/>
        </w:rPr>
      </w:pPr>
    </w:p>
    <w:p w14:paraId="2ACBE7DF"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The funded status of the plans and the amounts recognized in the statement of financial position, showing separately the assets and liabilities recognized.</w:t>
      </w:r>
    </w:p>
    <w:p w14:paraId="6B8B2B94" w14:textId="77777777" w:rsidR="004601DE" w:rsidRPr="004601DE" w:rsidRDefault="004601DE" w:rsidP="00205807">
      <w:pPr>
        <w:tabs>
          <w:tab w:val="num" w:pos="1440"/>
        </w:tabs>
        <w:ind w:left="720" w:hanging="360"/>
        <w:jc w:val="both"/>
        <w:rPr>
          <w:sz w:val="22"/>
          <w:szCs w:val="20"/>
        </w:rPr>
      </w:pPr>
    </w:p>
    <w:p w14:paraId="5513B73D"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The objectives of the disclosures about postretirement benefit plan assets are to provide users of financial statements with an understanding of:</w:t>
      </w:r>
    </w:p>
    <w:p w14:paraId="70697D58" w14:textId="77777777" w:rsidR="004601DE" w:rsidRPr="004601DE" w:rsidRDefault="004601DE" w:rsidP="004601DE">
      <w:pPr>
        <w:ind w:left="1440" w:hanging="720"/>
        <w:jc w:val="both"/>
        <w:rPr>
          <w:sz w:val="22"/>
          <w:szCs w:val="20"/>
        </w:rPr>
      </w:pPr>
    </w:p>
    <w:p w14:paraId="19FA7F2C"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How investment allocation decisions are made, including the factors that are pertinent to an understanding of investment policies and strategies </w:t>
      </w:r>
    </w:p>
    <w:p w14:paraId="39ED8B88" w14:textId="77777777" w:rsidR="004601DE" w:rsidRPr="004601DE" w:rsidRDefault="004601DE" w:rsidP="00205807">
      <w:pPr>
        <w:tabs>
          <w:tab w:val="num" w:pos="2160"/>
        </w:tabs>
        <w:ind w:hanging="540"/>
        <w:jc w:val="both"/>
        <w:rPr>
          <w:sz w:val="22"/>
          <w:szCs w:val="20"/>
        </w:rPr>
      </w:pPr>
    </w:p>
    <w:p w14:paraId="690EC45C"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lastRenderedPageBreak/>
        <w:t>The classes of plan assets</w:t>
      </w:r>
    </w:p>
    <w:p w14:paraId="768FE319" w14:textId="77777777" w:rsidR="004601DE" w:rsidRPr="004601DE" w:rsidRDefault="004601DE" w:rsidP="00205807">
      <w:pPr>
        <w:tabs>
          <w:tab w:val="num" w:pos="2160"/>
        </w:tabs>
        <w:ind w:left="1440" w:hanging="540"/>
        <w:jc w:val="both"/>
        <w:rPr>
          <w:sz w:val="22"/>
          <w:szCs w:val="20"/>
        </w:rPr>
      </w:pPr>
    </w:p>
    <w:p w14:paraId="09082295"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The inputs and valuation techniques used to measure the fair value of plan assets</w:t>
      </w:r>
    </w:p>
    <w:p w14:paraId="18236235" w14:textId="77777777" w:rsidR="004601DE" w:rsidRPr="004601DE" w:rsidRDefault="004601DE" w:rsidP="00205807">
      <w:pPr>
        <w:tabs>
          <w:tab w:val="num" w:pos="2160"/>
        </w:tabs>
        <w:ind w:left="1440" w:hanging="540"/>
        <w:jc w:val="both"/>
        <w:rPr>
          <w:sz w:val="22"/>
          <w:szCs w:val="20"/>
        </w:rPr>
      </w:pPr>
    </w:p>
    <w:p w14:paraId="207B47F3"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The effect of fair value measurements using significant unobservable inputs (Level 3) on changes in plan assets for the period </w:t>
      </w:r>
    </w:p>
    <w:p w14:paraId="3483EDB3" w14:textId="77777777" w:rsidR="004601DE" w:rsidRPr="004601DE" w:rsidRDefault="004601DE" w:rsidP="00205807">
      <w:pPr>
        <w:tabs>
          <w:tab w:val="num" w:pos="2160"/>
        </w:tabs>
        <w:ind w:left="1440" w:hanging="540"/>
        <w:jc w:val="both"/>
        <w:rPr>
          <w:sz w:val="22"/>
          <w:szCs w:val="20"/>
        </w:rPr>
      </w:pPr>
    </w:p>
    <w:p w14:paraId="4442BD40"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Significant concentrations of risk within plan assets. </w:t>
      </w:r>
    </w:p>
    <w:p w14:paraId="4F631631" w14:textId="77777777" w:rsidR="004601DE" w:rsidRPr="004601DE" w:rsidRDefault="004601DE" w:rsidP="004601DE">
      <w:pPr>
        <w:ind w:left="720" w:hanging="360"/>
        <w:jc w:val="both"/>
        <w:rPr>
          <w:sz w:val="22"/>
          <w:szCs w:val="20"/>
        </w:rPr>
      </w:pPr>
    </w:p>
    <w:p w14:paraId="27573CC1" w14:textId="77777777" w:rsidR="004601DE" w:rsidRPr="004601DE" w:rsidRDefault="004601DE" w:rsidP="004601DE">
      <w:pPr>
        <w:keepNext/>
        <w:keepLines/>
        <w:ind w:left="1440"/>
        <w:jc w:val="both"/>
        <w:rPr>
          <w:sz w:val="22"/>
          <w:szCs w:val="20"/>
        </w:rPr>
      </w:pPr>
      <w:r w:rsidRPr="004601DE">
        <w:rPr>
          <w:sz w:val="22"/>
          <w:szCs w:val="20"/>
        </w:rPr>
        <w:t>An employer shall consider those overall objectives in providing the following information about plan assets:</w:t>
      </w:r>
    </w:p>
    <w:p w14:paraId="58C2819E" w14:textId="77777777" w:rsidR="004601DE" w:rsidRPr="004601DE" w:rsidRDefault="004601DE" w:rsidP="004601DE">
      <w:pPr>
        <w:keepNext/>
        <w:keepLines/>
        <w:ind w:left="1440"/>
        <w:jc w:val="both"/>
        <w:rPr>
          <w:sz w:val="22"/>
          <w:szCs w:val="20"/>
        </w:rPr>
      </w:pPr>
    </w:p>
    <w:p w14:paraId="38F36B82" w14:textId="77777777" w:rsidR="004601DE" w:rsidRPr="004601DE" w:rsidRDefault="004601DE" w:rsidP="00205807">
      <w:pPr>
        <w:keepNext/>
        <w:keepLines/>
        <w:numPr>
          <w:ilvl w:val="0"/>
          <w:numId w:val="15"/>
        </w:numPr>
        <w:tabs>
          <w:tab w:val="clear" w:pos="2520"/>
          <w:tab w:val="num" w:pos="2880"/>
          <w:tab w:val="num" w:pos="2970"/>
        </w:tabs>
        <w:ind w:left="2880" w:hanging="720"/>
        <w:jc w:val="both"/>
        <w:rPr>
          <w:sz w:val="22"/>
          <w:szCs w:val="20"/>
        </w:rPr>
      </w:pPr>
      <w:r w:rsidRPr="004601DE">
        <w:rPr>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6D701D49" w14:textId="77777777" w:rsidR="004601DE" w:rsidRPr="004601DE" w:rsidRDefault="004601DE" w:rsidP="00205807">
      <w:pPr>
        <w:tabs>
          <w:tab w:val="num" w:pos="2970"/>
        </w:tabs>
        <w:ind w:left="1080" w:hanging="360"/>
        <w:jc w:val="both"/>
        <w:rPr>
          <w:sz w:val="22"/>
          <w:szCs w:val="20"/>
        </w:rPr>
      </w:pPr>
    </w:p>
    <w:p w14:paraId="0120692B"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The fair value of each class of plan assets as of each date for which a statement of financial position is presented. Asset classes shall be based on the nature and risks of assets in an employer’s plan(s). Examples of classes of assets could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68.d. in determining whether additional classes of plan assets or further disaggregation of classes should be disclosed.</w:t>
      </w:r>
    </w:p>
    <w:p w14:paraId="536F3C9C" w14:textId="77777777" w:rsidR="004601DE" w:rsidRPr="004601DE" w:rsidRDefault="004601DE" w:rsidP="00205807">
      <w:pPr>
        <w:tabs>
          <w:tab w:val="num" w:pos="2970"/>
        </w:tabs>
        <w:ind w:left="2160" w:hanging="720"/>
        <w:jc w:val="both"/>
        <w:rPr>
          <w:sz w:val="22"/>
          <w:szCs w:val="20"/>
        </w:rPr>
      </w:pPr>
    </w:p>
    <w:p w14:paraId="6D750A08"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 xml:space="preserve">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w:t>
      </w:r>
      <w:proofErr w:type="gramStart"/>
      <w:r w:rsidRPr="004601DE">
        <w:rPr>
          <w:sz w:val="22"/>
          <w:szCs w:val="20"/>
        </w:rPr>
        <w:t>in order to</w:t>
      </w:r>
      <w:proofErr w:type="gramEnd"/>
      <w:r w:rsidRPr="004601DE">
        <w:rPr>
          <w:sz w:val="22"/>
          <w:szCs w:val="20"/>
        </w:rPr>
        <w:t xml:space="preserve"> reflect expectations of future returns, and how those adjustments were determined. The description should consider the classes of assets described in (b) above, as appropriate.</w:t>
      </w:r>
    </w:p>
    <w:p w14:paraId="3E0EC6A6" w14:textId="77777777" w:rsidR="004601DE" w:rsidRPr="004601DE" w:rsidRDefault="004601DE" w:rsidP="00205807">
      <w:pPr>
        <w:tabs>
          <w:tab w:val="num" w:pos="2970"/>
        </w:tabs>
        <w:ind w:left="1080" w:hanging="360"/>
        <w:jc w:val="both"/>
        <w:rPr>
          <w:sz w:val="22"/>
          <w:szCs w:val="20"/>
        </w:rPr>
      </w:pPr>
    </w:p>
    <w:p w14:paraId="57E79DF4"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 xml:space="preserve">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w:t>
      </w:r>
      <w:r w:rsidRPr="004601DE">
        <w:rPr>
          <w:sz w:val="22"/>
          <w:szCs w:val="20"/>
        </w:rPr>
        <w:lastRenderedPageBreak/>
        <w:t>information for each class of plan assets disclosed pursuant to (b) above for each annual period:</w:t>
      </w:r>
    </w:p>
    <w:p w14:paraId="6BA376B3" w14:textId="77777777" w:rsidR="004601DE" w:rsidRPr="004601DE" w:rsidRDefault="004601DE" w:rsidP="00205807">
      <w:pPr>
        <w:tabs>
          <w:tab w:val="num" w:pos="2970"/>
        </w:tabs>
        <w:ind w:left="2160" w:hanging="720"/>
        <w:jc w:val="both"/>
        <w:rPr>
          <w:sz w:val="22"/>
          <w:szCs w:val="20"/>
        </w:rPr>
      </w:pPr>
    </w:p>
    <w:p w14:paraId="790DA1CB" w14:textId="42107356" w:rsidR="004601DE" w:rsidRPr="004601DE" w:rsidRDefault="004601DE" w:rsidP="00205807">
      <w:pPr>
        <w:numPr>
          <w:ilvl w:val="1"/>
          <w:numId w:val="15"/>
        </w:numPr>
        <w:tabs>
          <w:tab w:val="clear" w:pos="3240"/>
          <w:tab w:val="num" w:pos="2970"/>
          <w:tab w:val="num" w:pos="3600"/>
        </w:tabs>
        <w:ind w:left="3600" w:hanging="720"/>
        <w:jc w:val="both"/>
        <w:rPr>
          <w:sz w:val="22"/>
          <w:szCs w:val="20"/>
        </w:rPr>
      </w:pPr>
      <w:r w:rsidRPr="004601DE">
        <w:rPr>
          <w:sz w:val="22"/>
          <w:szCs w:val="20"/>
        </w:rPr>
        <w:t>The level within the fair value hierarchy in which the fair value measurements in their entirety fall,</w:t>
      </w:r>
      <w:r w:rsidR="001B3140" w:rsidRPr="001B3140">
        <w:rPr>
          <w:rStyle w:val="FootnoteReference"/>
        </w:rPr>
        <w:t xml:space="preserve"> </w:t>
      </w:r>
      <w:r w:rsidR="001B3140" w:rsidRPr="00645DF3">
        <w:rPr>
          <w:rStyle w:val="FootnoteReference"/>
        </w:rPr>
        <w:t>2</w:t>
      </w:r>
      <w:r w:rsidRPr="004601DE">
        <w:rPr>
          <w:sz w:val="22"/>
          <w:szCs w:val="20"/>
        </w:rPr>
        <w:t xml:space="preserve"> segregating fair value measurements using quoted prices in active markets for identical assets or liabilities (Level 1), significant other observable inputs (Level 2), and significant unobservable inputs (Level 3)</w:t>
      </w:r>
    </w:p>
    <w:p w14:paraId="1B04D0D3" w14:textId="77777777" w:rsidR="004601DE" w:rsidRPr="004601DE" w:rsidRDefault="004601DE" w:rsidP="00205807">
      <w:pPr>
        <w:tabs>
          <w:tab w:val="num" w:pos="2970"/>
          <w:tab w:val="num" w:pos="3600"/>
        </w:tabs>
        <w:ind w:left="2160" w:hanging="720"/>
        <w:jc w:val="both"/>
        <w:rPr>
          <w:sz w:val="22"/>
          <w:szCs w:val="20"/>
        </w:rPr>
      </w:pPr>
    </w:p>
    <w:p w14:paraId="22CBEDAB" w14:textId="77777777" w:rsidR="004601DE" w:rsidRPr="004601DE" w:rsidRDefault="004601DE" w:rsidP="00205807">
      <w:pPr>
        <w:numPr>
          <w:ilvl w:val="1"/>
          <w:numId w:val="15"/>
        </w:numPr>
        <w:tabs>
          <w:tab w:val="clear" w:pos="3240"/>
          <w:tab w:val="num" w:pos="2970"/>
          <w:tab w:val="num" w:pos="3600"/>
        </w:tabs>
        <w:ind w:left="3600" w:hanging="720"/>
        <w:jc w:val="both"/>
        <w:rPr>
          <w:sz w:val="22"/>
          <w:szCs w:val="20"/>
        </w:rPr>
      </w:pPr>
      <w:r w:rsidRPr="004601DE">
        <w:rPr>
          <w:sz w:val="22"/>
          <w:szCs w:val="20"/>
        </w:rPr>
        <w:t>Information about the valuation technique(s) and inputs used to measure fair value and a discussion of changes in valuation techniques and inputs, if any, during the period.</w:t>
      </w:r>
    </w:p>
    <w:p w14:paraId="03D5EE7F" w14:textId="77777777" w:rsidR="004E3276" w:rsidRPr="001B3140" w:rsidRDefault="004E3276" w:rsidP="00107A2C">
      <w:pPr>
        <w:pStyle w:val="BodyText2"/>
        <w:rPr>
          <w:b w:val="0"/>
          <w:szCs w:val="22"/>
        </w:rPr>
      </w:pPr>
    </w:p>
    <w:p w14:paraId="7DF61654" w14:textId="014FE65C" w:rsidR="001B3140" w:rsidRPr="001B3140" w:rsidRDefault="001B3140" w:rsidP="00107A2C">
      <w:pPr>
        <w:pStyle w:val="BodyText2"/>
        <w:rPr>
          <w:b w:val="0"/>
          <w:szCs w:val="22"/>
        </w:rPr>
      </w:pPr>
      <w:r w:rsidRPr="001B3140">
        <w:rPr>
          <w:b w:val="0"/>
          <w:i/>
          <w:iCs/>
          <w:szCs w:val="22"/>
          <w:u w:val="single"/>
        </w:rPr>
        <w:t>Footnote 2</w:t>
      </w:r>
      <w:r w:rsidRPr="001B3140">
        <w:rPr>
          <w:b w:val="0"/>
          <w:szCs w:val="22"/>
        </w:rPr>
        <w:t xml:space="preserve"> - In some cases, the inputs used to measure fair value might fall </w:t>
      </w:r>
      <w:proofErr w:type="gramStart"/>
      <w:r w:rsidRPr="001B3140">
        <w:rPr>
          <w:b w:val="0"/>
          <w:szCs w:val="22"/>
        </w:rPr>
        <w:t>in</w:t>
      </w:r>
      <w:proofErr w:type="gramEnd"/>
      <w:r w:rsidRPr="001B3140">
        <w:rPr>
          <w:b w:val="0"/>
          <w:szCs w:val="22"/>
        </w:rPr>
        <w:t xml:space="preserve">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50496FA9" w14:textId="77777777" w:rsidR="001B3140" w:rsidRPr="004E3276" w:rsidRDefault="001B3140" w:rsidP="00107A2C">
      <w:pPr>
        <w:pStyle w:val="BodyText2"/>
        <w:rPr>
          <w:rFonts w:asciiTheme="minorHAnsi" w:hAnsiTheme="minorHAnsi" w:cstheme="minorHAnsi"/>
          <w:b w:val="0"/>
          <w:szCs w:val="22"/>
        </w:rPr>
      </w:pPr>
    </w:p>
    <w:p w14:paraId="13E2BF6B" w14:textId="77777777" w:rsidR="00A23C5E" w:rsidRPr="001E2B5D" w:rsidRDefault="002A1316" w:rsidP="002C5F30">
      <w:pPr>
        <w:pStyle w:val="BodyText"/>
        <w:rPr>
          <w:rFonts w:asciiTheme="minorHAnsi" w:hAnsiTheme="minorHAnsi" w:cstheme="minorHAnsi"/>
          <w:sz w:val="22"/>
          <w:szCs w:val="22"/>
        </w:rPr>
      </w:pPr>
      <w:r w:rsidRPr="001E2B5D">
        <w:rPr>
          <w:rFonts w:asciiTheme="minorHAnsi" w:hAnsiTheme="minorHAnsi" w:cstheme="minorHAnsi"/>
          <w:b/>
          <w:bCs/>
          <w:sz w:val="22"/>
          <w:szCs w:val="22"/>
        </w:rPr>
        <w:t xml:space="preserve">Activity to Date (issues previously addressed by </w:t>
      </w:r>
      <w:r w:rsidR="006B37DD" w:rsidRPr="001E2B5D">
        <w:rPr>
          <w:rFonts w:asciiTheme="minorHAnsi" w:hAnsiTheme="minorHAnsi" w:cstheme="minorHAnsi"/>
          <w:b/>
          <w:bCs/>
          <w:sz w:val="22"/>
          <w:szCs w:val="22"/>
        </w:rPr>
        <w:t xml:space="preserve">the </w:t>
      </w:r>
      <w:r w:rsidR="00004652" w:rsidRPr="001E2B5D">
        <w:rPr>
          <w:rFonts w:asciiTheme="minorHAnsi" w:hAnsiTheme="minorHAnsi" w:cstheme="minorHAnsi"/>
          <w:b/>
          <w:bCs/>
          <w:sz w:val="22"/>
          <w:szCs w:val="22"/>
        </w:rPr>
        <w:t>Working Group</w:t>
      </w:r>
      <w:r w:rsidRPr="001E2B5D">
        <w:rPr>
          <w:rFonts w:asciiTheme="minorHAnsi" w:hAnsiTheme="minorHAnsi" w:cstheme="minorHAnsi"/>
          <w:b/>
          <w:bCs/>
          <w:sz w:val="22"/>
          <w:szCs w:val="22"/>
        </w:rPr>
        <w:t xml:space="preserve">, Emerging Accounting Issues </w:t>
      </w:r>
      <w:r w:rsidR="00004652" w:rsidRPr="001E2B5D">
        <w:rPr>
          <w:rFonts w:asciiTheme="minorHAnsi" w:hAnsiTheme="minorHAnsi" w:cstheme="minorHAnsi"/>
          <w:b/>
          <w:bCs/>
          <w:sz w:val="22"/>
          <w:szCs w:val="22"/>
        </w:rPr>
        <w:t>(E) Working Group</w:t>
      </w:r>
      <w:r w:rsidRPr="001E2B5D">
        <w:rPr>
          <w:rFonts w:asciiTheme="minorHAnsi" w:hAnsiTheme="minorHAnsi" w:cstheme="minorHAnsi"/>
          <w:b/>
          <w:bCs/>
          <w:sz w:val="22"/>
          <w:szCs w:val="22"/>
        </w:rPr>
        <w:t>, SEC, FASB, other State Departments of Insurance or other NAIC groups</w:t>
      </w:r>
      <w:r w:rsidRPr="001E2B5D">
        <w:rPr>
          <w:rFonts w:asciiTheme="minorHAnsi" w:hAnsiTheme="minorHAnsi" w:cstheme="minorHAnsi"/>
          <w:sz w:val="22"/>
          <w:szCs w:val="22"/>
        </w:rPr>
        <w:t>):</w:t>
      </w:r>
    </w:p>
    <w:p w14:paraId="64CB0C00" w14:textId="08CFE3F7" w:rsidR="002C5F30" w:rsidRPr="001E2B5D" w:rsidRDefault="00E8742E" w:rsidP="002C5F30">
      <w:pPr>
        <w:pStyle w:val="BodyText"/>
        <w:rPr>
          <w:rFonts w:asciiTheme="minorHAnsi" w:hAnsiTheme="minorHAnsi" w:cstheme="minorHAnsi"/>
          <w:bCs/>
          <w:sz w:val="22"/>
          <w:szCs w:val="22"/>
        </w:rPr>
      </w:pPr>
      <w:r>
        <w:rPr>
          <w:rFonts w:asciiTheme="minorHAnsi" w:hAnsiTheme="minorHAnsi" w:cstheme="minorHAnsi"/>
          <w:bCs/>
          <w:sz w:val="22"/>
          <w:szCs w:val="22"/>
        </w:rPr>
        <w:t>In March of 20</w:t>
      </w:r>
      <w:r w:rsidR="00494489">
        <w:rPr>
          <w:rFonts w:asciiTheme="minorHAnsi" w:hAnsiTheme="minorHAnsi" w:cstheme="minorHAnsi"/>
          <w:bCs/>
          <w:sz w:val="22"/>
          <w:szCs w:val="22"/>
        </w:rPr>
        <w:t>12</w:t>
      </w:r>
      <w:r>
        <w:rPr>
          <w:rFonts w:asciiTheme="minorHAnsi" w:hAnsiTheme="minorHAnsi" w:cstheme="minorHAnsi"/>
          <w:bCs/>
          <w:sz w:val="22"/>
          <w:szCs w:val="22"/>
        </w:rPr>
        <w:t xml:space="preserve">, the Working Group adopted FAS </w:t>
      </w:r>
      <w:r w:rsidR="00707AE8">
        <w:rPr>
          <w:rFonts w:asciiTheme="minorHAnsi" w:hAnsiTheme="minorHAnsi" w:cstheme="minorHAnsi"/>
          <w:bCs/>
          <w:sz w:val="22"/>
          <w:szCs w:val="22"/>
        </w:rPr>
        <w:t>158</w:t>
      </w:r>
      <w:r>
        <w:rPr>
          <w:rFonts w:asciiTheme="minorHAnsi" w:hAnsiTheme="minorHAnsi" w:cstheme="minorHAnsi"/>
          <w:bCs/>
          <w:sz w:val="22"/>
          <w:szCs w:val="22"/>
        </w:rPr>
        <w:t xml:space="preserve"> with modification through agenda item </w:t>
      </w:r>
      <w:r w:rsidR="00707AE8">
        <w:rPr>
          <w:rFonts w:asciiTheme="minorHAnsi" w:hAnsiTheme="minorHAnsi" w:cstheme="minorHAnsi"/>
          <w:bCs/>
          <w:sz w:val="22"/>
          <w:szCs w:val="22"/>
        </w:rPr>
        <w:t>20</w:t>
      </w:r>
      <w:r>
        <w:rPr>
          <w:rFonts w:asciiTheme="minorHAnsi" w:hAnsiTheme="minorHAnsi" w:cstheme="minorHAnsi"/>
          <w:bCs/>
          <w:sz w:val="22"/>
          <w:szCs w:val="22"/>
        </w:rPr>
        <w:t>06-30</w:t>
      </w:r>
      <w:r w:rsidR="008B7EC7">
        <w:rPr>
          <w:rFonts w:asciiTheme="minorHAnsi" w:hAnsiTheme="minorHAnsi" w:cstheme="minorHAnsi"/>
          <w:bCs/>
          <w:sz w:val="22"/>
          <w:szCs w:val="22"/>
        </w:rPr>
        <w:t xml:space="preserve"> which established SSAP Nos. 92 and 102</w:t>
      </w:r>
      <w:r>
        <w:rPr>
          <w:rFonts w:asciiTheme="minorHAnsi" w:hAnsiTheme="minorHAnsi" w:cstheme="minorHAnsi"/>
          <w:bCs/>
          <w:sz w:val="22"/>
          <w:szCs w:val="22"/>
        </w:rPr>
        <w:t>.</w:t>
      </w:r>
      <w:r w:rsidR="00807666">
        <w:rPr>
          <w:rFonts w:asciiTheme="minorHAnsi" w:hAnsiTheme="minorHAnsi" w:cstheme="minorHAnsi"/>
          <w:bCs/>
          <w:sz w:val="22"/>
          <w:szCs w:val="22"/>
        </w:rPr>
        <w:t xml:space="preserve">  SSAP Nos. 92 and 102 have been revised a significant number of times</w:t>
      </w:r>
      <w:r w:rsidR="00C125C5">
        <w:rPr>
          <w:rFonts w:asciiTheme="minorHAnsi" w:hAnsiTheme="minorHAnsi" w:cstheme="minorHAnsi"/>
          <w:bCs/>
          <w:sz w:val="22"/>
          <w:szCs w:val="22"/>
        </w:rPr>
        <w:t>,</w:t>
      </w:r>
      <w:r w:rsidR="002D40FB">
        <w:rPr>
          <w:rFonts w:asciiTheme="minorHAnsi" w:hAnsiTheme="minorHAnsi" w:cstheme="minorHAnsi"/>
          <w:bCs/>
          <w:sz w:val="22"/>
          <w:szCs w:val="22"/>
        </w:rPr>
        <w:t xml:space="preserve"> but</w:t>
      </w:r>
      <w:r w:rsidR="00C125C5">
        <w:rPr>
          <w:rFonts w:asciiTheme="minorHAnsi" w:hAnsiTheme="minorHAnsi" w:cstheme="minorHAnsi"/>
          <w:bCs/>
          <w:sz w:val="22"/>
          <w:szCs w:val="22"/>
        </w:rPr>
        <w:t xml:space="preserve"> for the sake of brevity only revisions since 2023</w:t>
      </w:r>
      <w:r w:rsidR="00BA3E07">
        <w:rPr>
          <w:rFonts w:asciiTheme="minorHAnsi" w:hAnsiTheme="minorHAnsi" w:cstheme="minorHAnsi"/>
          <w:bCs/>
          <w:sz w:val="22"/>
          <w:szCs w:val="22"/>
        </w:rPr>
        <w:t xml:space="preserve"> </w:t>
      </w:r>
      <w:r w:rsidR="002D40FB">
        <w:rPr>
          <w:rFonts w:asciiTheme="minorHAnsi" w:hAnsiTheme="minorHAnsi" w:cstheme="minorHAnsi"/>
          <w:bCs/>
          <w:sz w:val="22"/>
          <w:szCs w:val="22"/>
        </w:rPr>
        <w:t>are</w:t>
      </w:r>
      <w:r w:rsidR="00BA3E07">
        <w:rPr>
          <w:rFonts w:asciiTheme="minorHAnsi" w:hAnsiTheme="minorHAnsi" w:cstheme="minorHAnsi"/>
          <w:bCs/>
          <w:sz w:val="22"/>
          <w:szCs w:val="22"/>
        </w:rPr>
        <w:t xml:space="preserve"> summarized below.</w:t>
      </w:r>
    </w:p>
    <w:p w14:paraId="41561E57" w14:textId="77777777" w:rsidR="00444139" w:rsidRDefault="00444139" w:rsidP="00444139">
      <w:pPr>
        <w:pStyle w:val="BodyText2"/>
        <w:rPr>
          <w:rFonts w:asciiTheme="minorHAnsi" w:eastAsia="MS Mincho" w:hAnsiTheme="minorHAnsi" w:cstheme="minorHAnsi"/>
          <w:b w:val="0"/>
          <w:szCs w:val="22"/>
          <w:lang w:eastAsia="ja-JP"/>
        </w:rPr>
      </w:pPr>
    </w:p>
    <w:p w14:paraId="1FD6D270" w14:textId="71D6BC97" w:rsidR="00444139" w:rsidRDefault="00444139" w:rsidP="00444139">
      <w:pPr>
        <w:pStyle w:val="BodyText2"/>
        <w:rPr>
          <w:rFonts w:asciiTheme="minorHAnsi" w:eastAsia="MS Mincho" w:hAnsiTheme="minorHAnsi" w:cstheme="minorHAnsi"/>
          <w:b w:val="0"/>
          <w:szCs w:val="22"/>
          <w:lang w:eastAsia="ja-JP"/>
        </w:rPr>
      </w:pPr>
      <w:r>
        <w:rPr>
          <w:rFonts w:asciiTheme="minorHAnsi" w:eastAsia="MS Mincho" w:hAnsiTheme="minorHAnsi" w:cstheme="minorHAnsi"/>
          <w:b w:val="0"/>
          <w:szCs w:val="22"/>
          <w:lang w:eastAsia="ja-JP"/>
        </w:rPr>
        <w:t xml:space="preserve">In October of 2023, the Working Group adopted </w:t>
      </w:r>
      <w:r w:rsidR="007627C0">
        <w:rPr>
          <w:rFonts w:asciiTheme="minorHAnsi" w:eastAsia="MS Mincho" w:hAnsiTheme="minorHAnsi" w:cstheme="minorHAnsi"/>
          <w:b w:val="0"/>
          <w:szCs w:val="22"/>
          <w:lang w:eastAsia="ja-JP"/>
        </w:rPr>
        <w:t xml:space="preserve">with modification </w:t>
      </w:r>
      <w:r>
        <w:rPr>
          <w:rFonts w:asciiTheme="minorHAnsi" w:eastAsia="MS Mincho" w:hAnsiTheme="minorHAnsi" w:cstheme="minorHAnsi"/>
          <w:b w:val="0"/>
          <w:szCs w:val="22"/>
          <w:lang w:eastAsia="ja-JP"/>
        </w:rPr>
        <w:t xml:space="preserve">ASU 2016-19 through agenda item 2023-18, which provided minor technical changes to SSAP Nos. 92 and 102. </w:t>
      </w:r>
    </w:p>
    <w:p w14:paraId="44A67015" w14:textId="77777777" w:rsidR="00BB3857" w:rsidRDefault="00BB3857" w:rsidP="00444139">
      <w:pPr>
        <w:pStyle w:val="BodyText2"/>
        <w:rPr>
          <w:rFonts w:asciiTheme="minorHAnsi" w:eastAsia="MS Mincho" w:hAnsiTheme="minorHAnsi" w:cstheme="minorHAnsi"/>
          <w:b w:val="0"/>
          <w:szCs w:val="22"/>
          <w:lang w:eastAsia="ja-JP"/>
        </w:rPr>
      </w:pPr>
    </w:p>
    <w:p w14:paraId="2599B21D" w14:textId="2EB533D9" w:rsidR="00BB3857" w:rsidRDefault="00BB3857" w:rsidP="00444139">
      <w:pPr>
        <w:pStyle w:val="BodyText2"/>
        <w:rPr>
          <w:rFonts w:asciiTheme="minorHAnsi" w:eastAsia="MS Mincho" w:hAnsiTheme="minorHAnsi" w:cstheme="minorHAnsi"/>
          <w:b w:val="0"/>
          <w:szCs w:val="22"/>
          <w:lang w:eastAsia="ja-JP"/>
        </w:rPr>
      </w:pPr>
      <w:r>
        <w:rPr>
          <w:rFonts w:asciiTheme="minorHAnsi" w:eastAsia="MS Mincho" w:hAnsiTheme="minorHAnsi" w:cstheme="minorHAnsi"/>
          <w:b w:val="0"/>
          <w:szCs w:val="22"/>
          <w:lang w:eastAsia="ja-JP"/>
        </w:rPr>
        <w:t>In October</w:t>
      </w:r>
      <w:r w:rsidR="00970855">
        <w:rPr>
          <w:rFonts w:asciiTheme="minorHAnsi" w:eastAsia="MS Mincho" w:hAnsiTheme="minorHAnsi" w:cstheme="minorHAnsi"/>
          <w:b w:val="0"/>
          <w:szCs w:val="22"/>
          <w:lang w:eastAsia="ja-JP"/>
        </w:rPr>
        <w:t xml:space="preserve"> of</w:t>
      </w:r>
      <w:r>
        <w:rPr>
          <w:rFonts w:asciiTheme="minorHAnsi" w:eastAsia="MS Mincho" w:hAnsiTheme="minorHAnsi" w:cstheme="minorHAnsi"/>
          <w:b w:val="0"/>
          <w:szCs w:val="22"/>
          <w:lang w:eastAsia="ja-JP"/>
        </w:rPr>
        <w:t xml:space="preserve"> 2023, the Working Group </w:t>
      </w:r>
      <w:r w:rsidR="00970855" w:rsidRPr="00970855">
        <w:rPr>
          <w:rFonts w:asciiTheme="minorHAnsi" w:eastAsia="MS Mincho" w:hAnsiTheme="minorHAnsi" w:cstheme="minorHAnsi"/>
          <w:b w:val="0"/>
          <w:szCs w:val="22"/>
          <w:lang w:eastAsia="ja-JP"/>
        </w:rPr>
        <w:t xml:space="preserve">adopted </w:t>
      </w:r>
      <w:r w:rsidR="00970855">
        <w:rPr>
          <w:rFonts w:asciiTheme="minorHAnsi" w:eastAsia="MS Mincho" w:hAnsiTheme="minorHAnsi" w:cstheme="minorHAnsi"/>
          <w:b w:val="0"/>
          <w:szCs w:val="22"/>
          <w:lang w:eastAsia="ja-JP"/>
        </w:rPr>
        <w:t>revisions</w:t>
      </w:r>
      <w:r w:rsidR="00970855" w:rsidRPr="00970855">
        <w:rPr>
          <w:rFonts w:asciiTheme="minorHAnsi" w:eastAsia="MS Mincho" w:hAnsiTheme="minorHAnsi" w:cstheme="minorHAnsi"/>
          <w:b w:val="0"/>
          <w:szCs w:val="22"/>
          <w:lang w:eastAsia="ja-JP"/>
        </w:rPr>
        <w:t xml:space="preserve"> to SSAP No. 92 and SSAP No.102 to remove the transition guidance that is no longer applicable as the ten-year effective period for that transition has ended.</w:t>
      </w:r>
    </w:p>
    <w:p w14:paraId="327D11B1" w14:textId="5CC7208C" w:rsidR="00494489" w:rsidRPr="001E2B5D" w:rsidRDefault="00494489" w:rsidP="00706B68">
      <w:pPr>
        <w:pStyle w:val="BodyText2"/>
        <w:rPr>
          <w:rFonts w:asciiTheme="minorHAnsi" w:eastAsia="MS Mincho" w:hAnsiTheme="minorHAnsi" w:cstheme="minorHAnsi"/>
          <w:b w:val="0"/>
          <w:szCs w:val="22"/>
          <w:lang w:eastAsia="ja-JP"/>
        </w:rPr>
      </w:pPr>
    </w:p>
    <w:p w14:paraId="1A7C9804" w14:textId="77777777" w:rsidR="002A1316" w:rsidRPr="001E2B5D" w:rsidRDefault="002A1316" w:rsidP="00B30CA0">
      <w:pPr>
        <w:pStyle w:val="BodyText"/>
        <w:rPr>
          <w:rFonts w:asciiTheme="minorHAnsi" w:hAnsiTheme="minorHAnsi" w:cstheme="minorHAnsi"/>
          <w:b/>
          <w:sz w:val="22"/>
          <w:szCs w:val="22"/>
        </w:rPr>
      </w:pPr>
      <w:r w:rsidRPr="001E2B5D">
        <w:rPr>
          <w:rFonts w:asciiTheme="minorHAnsi" w:hAnsiTheme="minorHAnsi" w:cstheme="minorHAnsi"/>
          <w:b/>
          <w:sz w:val="22"/>
          <w:szCs w:val="22"/>
        </w:rPr>
        <w:t xml:space="preserve">Information or issues (included in </w:t>
      </w:r>
      <w:r w:rsidRPr="001E2B5D">
        <w:rPr>
          <w:rFonts w:asciiTheme="minorHAnsi" w:hAnsiTheme="minorHAnsi" w:cstheme="minorHAnsi"/>
          <w:b/>
          <w:i/>
          <w:sz w:val="22"/>
          <w:szCs w:val="22"/>
        </w:rPr>
        <w:t>Description of Issue</w:t>
      </w:r>
      <w:r w:rsidRPr="001E2B5D">
        <w:rPr>
          <w:rFonts w:asciiTheme="minorHAnsi" w:hAnsiTheme="minorHAnsi" w:cstheme="minorHAnsi"/>
          <w:b/>
          <w:sz w:val="22"/>
          <w:szCs w:val="22"/>
        </w:rPr>
        <w:t xml:space="preserve">) not previously contemplated by the </w:t>
      </w:r>
      <w:r w:rsidR="00004652" w:rsidRPr="001E2B5D">
        <w:rPr>
          <w:rFonts w:asciiTheme="minorHAnsi" w:hAnsiTheme="minorHAnsi" w:cstheme="minorHAnsi"/>
          <w:b/>
          <w:sz w:val="22"/>
          <w:szCs w:val="22"/>
        </w:rPr>
        <w:t>Working Group</w:t>
      </w:r>
      <w:r w:rsidRPr="001E2B5D">
        <w:rPr>
          <w:rFonts w:asciiTheme="minorHAnsi" w:hAnsiTheme="minorHAnsi" w:cstheme="minorHAnsi"/>
          <w:b/>
          <w:sz w:val="22"/>
          <w:szCs w:val="22"/>
        </w:rPr>
        <w:t>:</w:t>
      </w:r>
    </w:p>
    <w:p w14:paraId="19D3DF10" w14:textId="20DF915B" w:rsidR="006B37DD" w:rsidRPr="001E2B5D" w:rsidRDefault="00351DAD" w:rsidP="00B30CA0">
      <w:pPr>
        <w:pStyle w:val="BodyText2"/>
        <w:rPr>
          <w:rFonts w:asciiTheme="minorHAnsi" w:hAnsiTheme="minorHAnsi" w:cstheme="minorHAnsi"/>
          <w:b w:val="0"/>
          <w:szCs w:val="22"/>
        </w:rPr>
      </w:pPr>
      <w:r w:rsidRPr="001E2B5D">
        <w:rPr>
          <w:rFonts w:asciiTheme="minorHAnsi" w:hAnsiTheme="minorHAnsi" w:cstheme="minorHAnsi"/>
          <w:b w:val="0"/>
          <w:szCs w:val="22"/>
        </w:rPr>
        <w:t>None</w:t>
      </w:r>
      <w:r w:rsidR="007B7741" w:rsidRPr="001E2B5D">
        <w:rPr>
          <w:rFonts w:asciiTheme="minorHAnsi" w:hAnsiTheme="minorHAnsi" w:cstheme="minorHAnsi"/>
          <w:b w:val="0"/>
          <w:szCs w:val="22"/>
        </w:rPr>
        <w:t>.</w:t>
      </w:r>
    </w:p>
    <w:p w14:paraId="372E0AF5" w14:textId="77777777" w:rsidR="00015AEA" w:rsidRPr="001E2B5D" w:rsidRDefault="00015AEA" w:rsidP="00B30CA0">
      <w:pPr>
        <w:pStyle w:val="BodyText2"/>
        <w:rPr>
          <w:rFonts w:asciiTheme="minorHAnsi" w:hAnsiTheme="minorHAnsi" w:cstheme="minorHAnsi"/>
          <w:b w:val="0"/>
          <w:bCs w:val="0"/>
          <w:szCs w:val="22"/>
        </w:rPr>
      </w:pPr>
    </w:p>
    <w:p w14:paraId="074E048D" w14:textId="04035EAB" w:rsidR="00015AEA" w:rsidRPr="001E2B5D" w:rsidRDefault="00490996" w:rsidP="00490996">
      <w:pPr>
        <w:pStyle w:val="Default"/>
        <w:rPr>
          <w:rFonts w:asciiTheme="minorHAnsi" w:hAnsiTheme="minorHAnsi" w:cstheme="minorHAnsi"/>
          <w:b/>
          <w:sz w:val="22"/>
          <w:szCs w:val="22"/>
        </w:rPr>
      </w:pPr>
      <w:r w:rsidRPr="001E2B5D">
        <w:rPr>
          <w:rFonts w:asciiTheme="minorHAnsi" w:hAnsiTheme="minorHAnsi" w:cstheme="minorHAnsi"/>
          <w:b/>
          <w:sz w:val="22"/>
          <w:szCs w:val="22"/>
        </w:rPr>
        <w:t>Convergence with International Financial Reporting Standards (IFRS):</w:t>
      </w:r>
    </w:p>
    <w:p w14:paraId="70213B4E" w14:textId="3ADF3ACD" w:rsidR="00490996" w:rsidRPr="001E2B5D" w:rsidRDefault="001F5FA2" w:rsidP="00490996">
      <w:pPr>
        <w:pStyle w:val="Default"/>
        <w:rPr>
          <w:rFonts w:asciiTheme="minorHAnsi" w:hAnsiTheme="minorHAnsi" w:cstheme="minorHAnsi"/>
          <w:bCs/>
          <w:sz w:val="22"/>
          <w:szCs w:val="22"/>
        </w:rPr>
      </w:pPr>
      <w:r w:rsidRPr="001E2B5D">
        <w:rPr>
          <w:rFonts w:asciiTheme="minorHAnsi" w:hAnsiTheme="minorHAnsi" w:cstheme="minorHAnsi"/>
          <w:bCs/>
          <w:sz w:val="22"/>
          <w:szCs w:val="22"/>
        </w:rPr>
        <w:t>None</w:t>
      </w:r>
      <w:r w:rsidR="007B7741" w:rsidRPr="001E2B5D">
        <w:rPr>
          <w:rFonts w:asciiTheme="minorHAnsi" w:hAnsiTheme="minorHAnsi" w:cstheme="minorHAnsi"/>
          <w:bCs/>
          <w:sz w:val="22"/>
          <w:szCs w:val="22"/>
        </w:rPr>
        <w:t>.</w:t>
      </w:r>
    </w:p>
    <w:p w14:paraId="3A678C3C" w14:textId="77777777" w:rsidR="004D228B" w:rsidRPr="001E2B5D" w:rsidRDefault="004D228B" w:rsidP="00490996">
      <w:pPr>
        <w:pStyle w:val="Default"/>
        <w:rPr>
          <w:rFonts w:asciiTheme="minorHAnsi" w:hAnsiTheme="minorHAnsi" w:cstheme="minorHAnsi"/>
          <w:b/>
          <w:sz w:val="22"/>
          <w:szCs w:val="22"/>
        </w:rPr>
      </w:pPr>
    </w:p>
    <w:p w14:paraId="34CBA3B6" w14:textId="77777777" w:rsidR="002A1316" w:rsidRPr="001E2B5D" w:rsidRDefault="002A1316" w:rsidP="00B30CA0">
      <w:pPr>
        <w:pStyle w:val="BodyText2"/>
        <w:rPr>
          <w:rFonts w:asciiTheme="minorHAnsi" w:hAnsiTheme="minorHAnsi" w:cstheme="minorHAnsi"/>
          <w:szCs w:val="22"/>
        </w:rPr>
      </w:pPr>
      <w:r w:rsidRPr="001E2B5D">
        <w:rPr>
          <w:rFonts w:asciiTheme="minorHAnsi" w:hAnsiTheme="minorHAnsi" w:cstheme="minorHAnsi"/>
          <w:szCs w:val="22"/>
        </w:rPr>
        <w:t>Staff Recommendation:</w:t>
      </w:r>
    </w:p>
    <w:p w14:paraId="153B70C9" w14:textId="60B4C04B" w:rsidR="00914A26" w:rsidRPr="001E2B5D" w:rsidRDefault="002E6C1C" w:rsidP="00205807">
      <w:pPr>
        <w:pStyle w:val="BodyText2"/>
        <w:rPr>
          <w:rFonts w:asciiTheme="minorHAnsi" w:hAnsiTheme="minorHAnsi" w:cstheme="minorHAnsi"/>
          <w:b w:val="0"/>
          <w:bCs w:val="0"/>
          <w:szCs w:val="22"/>
        </w:rPr>
      </w:pPr>
      <w:r w:rsidRPr="001E2B5D">
        <w:rPr>
          <w:rFonts w:asciiTheme="minorHAnsi" w:hAnsiTheme="minorHAnsi" w:cstheme="minorHAnsi"/>
          <w:kern w:val="32"/>
          <w:szCs w:val="22"/>
        </w:rPr>
        <w:t>NAIC staff recommends that the Working Group</w:t>
      </w:r>
      <w:r w:rsidR="00A93C47" w:rsidRPr="001E2B5D">
        <w:rPr>
          <w:rFonts w:asciiTheme="minorHAnsi" w:hAnsiTheme="minorHAnsi" w:cstheme="minorHAnsi"/>
          <w:kern w:val="32"/>
          <w:szCs w:val="22"/>
        </w:rPr>
        <w:t xml:space="preserve"> </w:t>
      </w:r>
      <w:r w:rsidR="00AA2BFA" w:rsidRPr="001E2B5D">
        <w:rPr>
          <w:rFonts w:asciiTheme="minorHAnsi" w:hAnsiTheme="minorHAnsi" w:cstheme="minorHAnsi"/>
          <w:szCs w:val="22"/>
        </w:rPr>
        <w:t xml:space="preserve">move this item to the active listing of the maintenance agenda categorized as </w:t>
      </w:r>
      <w:proofErr w:type="gramStart"/>
      <w:r w:rsidR="00AA2BFA" w:rsidRPr="001E2B5D">
        <w:rPr>
          <w:rFonts w:asciiTheme="minorHAnsi" w:hAnsiTheme="minorHAnsi" w:cstheme="minorHAnsi"/>
          <w:szCs w:val="22"/>
        </w:rPr>
        <w:t>a</w:t>
      </w:r>
      <w:proofErr w:type="gramEnd"/>
      <w:r w:rsidR="00AA2BFA" w:rsidRPr="001E2B5D">
        <w:rPr>
          <w:rFonts w:asciiTheme="minorHAnsi" w:hAnsiTheme="minorHAnsi" w:cstheme="minorHAnsi"/>
          <w:szCs w:val="22"/>
        </w:rPr>
        <w:t xml:space="preserve"> SAP </w:t>
      </w:r>
      <w:r w:rsidR="00987D6B" w:rsidRPr="001E2B5D">
        <w:rPr>
          <w:rFonts w:asciiTheme="minorHAnsi" w:hAnsiTheme="minorHAnsi" w:cstheme="minorHAnsi"/>
          <w:szCs w:val="22"/>
        </w:rPr>
        <w:t>c</w:t>
      </w:r>
      <w:r w:rsidR="00AA2BFA" w:rsidRPr="001E2B5D">
        <w:rPr>
          <w:rFonts w:asciiTheme="minorHAnsi" w:hAnsiTheme="minorHAnsi" w:cstheme="minorHAnsi"/>
          <w:szCs w:val="22"/>
        </w:rPr>
        <w:t xml:space="preserve">larification </w:t>
      </w:r>
      <w:r w:rsidR="00A93C47" w:rsidRPr="001E2B5D">
        <w:rPr>
          <w:rFonts w:asciiTheme="minorHAnsi" w:hAnsiTheme="minorHAnsi" w:cstheme="minorHAnsi"/>
          <w:szCs w:val="22"/>
        </w:rPr>
        <w:t>and</w:t>
      </w:r>
      <w:r w:rsidRPr="001E2B5D">
        <w:rPr>
          <w:rFonts w:asciiTheme="minorHAnsi" w:hAnsiTheme="minorHAnsi" w:cstheme="minorHAnsi"/>
          <w:kern w:val="32"/>
          <w:szCs w:val="22"/>
        </w:rPr>
        <w:t xml:space="preserve"> </w:t>
      </w:r>
      <w:r w:rsidR="00276096">
        <w:rPr>
          <w:rFonts w:asciiTheme="minorHAnsi" w:hAnsiTheme="minorHAnsi" w:cstheme="minorHAnsi"/>
          <w:kern w:val="32"/>
          <w:szCs w:val="22"/>
        </w:rPr>
        <w:t xml:space="preserve">adopt revisions </w:t>
      </w:r>
      <w:r w:rsidR="00E8337C">
        <w:rPr>
          <w:rFonts w:asciiTheme="minorHAnsi" w:hAnsiTheme="minorHAnsi" w:cstheme="minorHAnsi"/>
          <w:kern w:val="32"/>
          <w:szCs w:val="22"/>
        </w:rPr>
        <w:t>in</w:t>
      </w:r>
      <w:r w:rsidR="00276096">
        <w:rPr>
          <w:rFonts w:asciiTheme="minorHAnsi" w:hAnsiTheme="minorHAnsi" w:cstheme="minorHAnsi"/>
          <w:kern w:val="32"/>
          <w:szCs w:val="22"/>
        </w:rPr>
        <w:t xml:space="preserve"> </w:t>
      </w:r>
      <w:r w:rsidR="00276096" w:rsidRPr="00673069">
        <w:rPr>
          <w:rFonts w:asciiTheme="minorHAnsi" w:hAnsiTheme="minorHAnsi" w:cstheme="minorHAnsi"/>
          <w:i/>
          <w:iCs/>
          <w:kern w:val="32"/>
          <w:szCs w:val="22"/>
        </w:rPr>
        <w:t>SSAP No. 92—Postretirement Benefits Other Than Pensions</w:t>
      </w:r>
      <w:r w:rsidR="00276096">
        <w:rPr>
          <w:rFonts w:asciiTheme="minorHAnsi" w:hAnsiTheme="minorHAnsi" w:cstheme="minorHAnsi"/>
          <w:kern w:val="32"/>
          <w:szCs w:val="22"/>
        </w:rPr>
        <w:t xml:space="preserve"> and </w:t>
      </w:r>
      <w:r w:rsidR="00276096" w:rsidRPr="00673069">
        <w:rPr>
          <w:rFonts w:asciiTheme="minorHAnsi" w:hAnsiTheme="minorHAnsi" w:cstheme="minorHAnsi"/>
          <w:i/>
          <w:iCs/>
          <w:kern w:val="32"/>
          <w:szCs w:val="22"/>
        </w:rPr>
        <w:t>SSAP No. 102—Pensions</w:t>
      </w:r>
      <w:r w:rsidR="00276096">
        <w:rPr>
          <w:rFonts w:asciiTheme="minorHAnsi" w:hAnsiTheme="minorHAnsi" w:cstheme="minorHAnsi"/>
          <w:kern w:val="32"/>
          <w:szCs w:val="22"/>
        </w:rPr>
        <w:t xml:space="preserve"> </w:t>
      </w:r>
      <w:r w:rsidR="00E8337C">
        <w:rPr>
          <w:rFonts w:asciiTheme="minorHAnsi" w:hAnsiTheme="minorHAnsi" w:cstheme="minorHAnsi"/>
          <w:kern w:val="32"/>
          <w:szCs w:val="22"/>
        </w:rPr>
        <w:t>to cl</w:t>
      </w:r>
      <w:r w:rsidR="00784C89">
        <w:rPr>
          <w:rFonts w:asciiTheme="minorHAnsi" w:hAnsiTheme="minorHAnsi" w:cstheme="minorHAnsi"/>
          <w:kern w:val="32"/>
          <w:szCs w:val="22"/>
        </w:rPr>
        <w:t xml:space="preserve">arify that </w:t>
      </w:r>
      <w:r w:rsidR="00186D37">
        <w:rPr>
          <w:rFonts w:asciiTheme="minorHAnsi" w:hAnsiTheme="minorHAnsi" w:cstheme="minorHAnsi"/>
          <w:kern w:val="32"/>
          <w:szCs w:val="22"/>
        </w:rPr>
        <w:t xml:space="preserve">assets held at </w:t>
      </w:r>
      <w:r w:rsidR="00784C89">
        <w:rPr>
          <w:rFonts w:asciiTheme="minorHAnsi" w:hAnsiTheme="minorHAnsi" w:cstheme="minorHAnsi"/>
          <w:kern w:val="32"/>
          <w:szCs w:val="22"/>
        </w:rPr>
        <w:t xml:space="preserve">NAV </w:t>
      </w:r>
      <w:r w:rsidR="00186D37">
        <w:rPr>
          <w:rFonts w:asciiTheme="minorHAnsi" w:hAnsiTheme="minorHAnsi" w:cstheme="minorHAnsi"/>
          <w:kern w:val="32"/>
          <w:szCs w:val="22"/>
        </w:rPr>
        <w:t>shall be included in the required fair value disclosure.</w:t>
      </w:r>
    </w:p>
    <w:p w14:paraId="77DE2F47" w14:textId="77777777" w:rsidR="004B2C29" w:rsidRPr="001E2B5D" w:rsidRDefault="004B2C29" w:rsidP="004B2C29">
      <w:pPr>
        <w:pStyle w:val="BodyText2"/>
        <w:rPr>
          <w:rFonts w:asciiTheme="minorHAnsi" w:hAnsiTheme="minorHAnsi" w:cstheme="minorHAnsi"/>
          <w:b w:val="0"/>
          <w:bCs w:val="0"/>
          <w:szCs w:val="22"/>
        </w:rPr>
      </w:pPr>
    </w:p>
    <w:p w14:paraId="3C0BC26C" w14:textId="1C6F27BF" w:rsidR="002A1316" w:rsidRPr="001E2B5D" w:rsidRDefault="002A1316" w:rsidP="00B30CA0">
      <w:pPr>
        <w:pStyle w:val="BodyText2"/>
        <w:rPr>
          <w:rFonts w:asciiTheme="minorHAnsi" w:hAnsiTheme="minorHAnsi" w:cstheme="minorHAnsi"/>
          <w:szCs w:val="22"/>
        </w:rPr>
      </w:pPr>
      <w:r w:rsidRPr="001E2B5D">
        <w:rPr>
          <w:rFonts w:asciiTheme="minorHAnsi" w:hAnsiTheme="minorHAnsi" w:cstheme="minorHAnsi"/>
          <w:szCs w:val="22"/>
        </w:rPr>
        <w:t>Staff Review Completed by:</w:t>
      </w:r>
    </w:p>
    <w:p w14:paraId="69776C43" w14:textId="72158557" w:rsidR="005632B6" w:rsidRPr="001E2B5D" w:rsidRDefault="00FE7FAA" w:rsidP="00E76841">
      <w:pPr>
        <w:rPr>
          <w:rFonts w:asciiTheme="minorHAnsi" w:hAnsiTheme="minorHAnsi" w:cstheme="minorHAnsi"/>
          <w:bCs/>
          <w:sz w:val="22"/>
          <w:szCs w:val="22"/>
        </w:rPr>
      </w:pPr>
      <w:r w:rsidRPr="001E2B5D">
        <w:rPr>
          <w:rFonts w:asciiTheme="minorHAnsi" w:hAnsiTheme="minorHAnsi" w:cstheme="minorHAnsi"/>
          <w:bCs/>
          <w:sz w:val="22"/>
          <w:szCs w:val="22"/>
        </w:rPr>
        <w:t xml:space="preserve">NAIC </w:t>
      </w:r>
      <w:r w:rsidR="006B37DD" w:rsidRPr="001E2B5D">
        <w:rPr>
          <w:rFonts w:asciiTheme="minorHAnsi" w:hAnsiTheme="minorHAnsi" w:cstheme="minorHAnsi"/>
          <w:bCs/>
          <w:sz w:val="22"/>
          <w:szCs w:val="22"/>
        </w:rPr>
        <w:t>S</w:t>
      </w:r>
      <w:r w:rsidRPr="001E2B5D">
        <w:rPr>
          <w:rFonts w:asciiTheme="minorHAnsi" w:hAnsiTheme="minorHAnsi" w:cstheme="minorHAnsi"/>
          <w:bCs/>
          <w:sz w:val="22"/>
          <w:szCs w:val="22"/>
        </w:rPr>
        <w:t>taff</w:t>
      </w:r>
      <w:r w:rsidR="001653AE" w:rsidRPr="001E2B5D">
        <w:rPr>
          <w:rFonts w:asciiTheme="minorHAnsi" w:hAnsiTheme="minorHAnsi" w:cstheme="minorHAnsi"/>
          <w:bCs/>
          <w:sz w:val="22"/>
          <w:szCs w:val="22"/>
        </w:rPr>
        <w:t xml:space="preserve"> – </w:t>
      </w:r>
      <w:r w:rsidR="00015AEA" w:rsidRPr="001E2B5D">
        <w:rPr>
          <w:rFonts w:asciiTheme="minorHAnsi" w:hAnsiTheme="minorHAnsi" w:cstheme="minorHAnsi"/>
          <w:bCs/>
          <w:sz w:val="22"/>
          <w:szCs w:val="22"/>
        </w:rPr>
        <w:t>William Oden</w:t>
      </w:r>
      <w:r w:rsidR="007203D1" w:rsidRPr="001E2B5D">
        <w:rPr>
          <w:rFonts w:asciiTheme="minorHAnsi" w:hAnsiTheme="minorHAnsi" w:cstheme="minorHAnsi"/>
          <w:bCs/>
          <w:sz w:val="22"/>
          <w:szCs w:val="22"/>
        </w:rPr>
        <w:t xml:space="preserve">, </w:t>
      </w:r>
      <w:r w:rsidR="00205807">
        <w:rPr>
          <w:rFonts w:asciiTheme="minorHAnsi" w:hAnsiTheme="minorHAnsi" w:cstheme="minorHAnsi"/>
          <w:bCs/>
          <w:sz w:val="22"/>
          <w:szCs w:val="22"/>
        </w:rPr>
        <w:t>May</w:t>
      </w:r>
      <w:r w:rsidR="00451BAA" w:rsidRPr="001E2B5D">
        <w:rPr>
          <w:rFonts w:asciiTheme="minorHAnsi" w:hAnsiTheme="minorHAnsi" w:cstheme="minorHAnsi"/>
          <w:bCs/>
          <w:sz w:val="22"/>
          <w:szCs w:val="22"/>
        </w:rPr>
        <w:t xml:space="preserve"> 202</w:t>
      </w:r>
      <w:bookmarkStart w:id="4" w:name="_Hlk45702860"/>
      <w:r w:rsidR="00E76841" w:rsidRPr="001E2B5D">
        <w:rPr>
          <w:rFonts w:asciiTheme="minorHAnsi" w:hAnsiTheme="minorHAnsi" w:cstheme="minorHAnsi"/>
          <w:bCs/>
          <w:sz w:val="22"/>
          <w:szCs w:val="22"/>
        </w:rPr>
        <w:t>5</w:t>
      </w:r>
    </w:p>
    <w:p w14:paraId="741B6ED3" w14:textId="77777777" w:rsidR="009651D3" w:rsidRDefault="009651D3" w:rsidP="00E76841">
      <w:pPr>
        <w:rPr>
          <w:rFonts w:asciiTheme="minorHAnsi" w:hAnsiTheme="minorHAnsi" w:cstheme="minorHAnsi"/>
          <w:bCs/>
          <w:sz w:val="22"/>
          <w:szCs w:val="22"/>
        </w:rPr>
      </w:pPr>
    </w:p>
    <w:p w14:paraId="15E4A261" w14:textId="77777777" w:rsidR="00673069" w:rsidRDefault="00673069" w:rsidP="00E76841">
      <w:pPr>
        <w:rPr>
          <w:rFonts w:asciiTheme="minorHAnsi" w:hAnsiTheme="minorHAnsi" w:cstheme="minorHAnsi"/>
          <w:bCs/>
          <w:sz w:val="22"/>
          <w:szCs w:val="22"/>
        </w:rPr>
      </w:pPr>
    </w:p>
    <w:p w14:paraId="04478636" w14:textId="77777777" w:rsidR="00673069" w:rsidRDefault="00673069" w:rsidP="00E76841">
      <w:pPr>
        <w:rPr>
          <w:rFonts w:asciiTheme="minorHAnsi" w:hAnsiTheme="minorHAnsi" w:cstheme="minorHAnsi"/>
          <w:bCs/>
          <w:sz w:val="22"/>
          <w:szCs w:val="22"/>
        </w:rPr>
      </w:pPr>
    </w:p>
    <w:p w14:paraId="427FCD2C" w14:textId="77777777" w:rsidR="00673069" w:rsidRDefault="00673069" w:rsidP="00E76841">
      <w:pPr>
        <w:rPr>
          <w:rFonts w:asciiTheme="minorHAnsi" w:hAnsiTheme="minorHAnsi" w:cstheme="minorHAnsi"/>
          <w:bCs/>
          <w:sz w:val="22"/>
          <w:szCs w:val="22"/>
        </w:rPr>
      </w:pPr>
    </w:p>
    <w:p w14:paraId="77A842F3" w14:textId="77777777" w:rsidR="00673069" w:rsidRPr="001E2B5D" w:rsidRDefault="00673069" w:rsidP="00E76841">
      <w:pPr>
        <w:rPr>
          <w:rFonts w:asciiTheme="minorHAnsi" w:hAnsiTheme="minorHAnsi" w:cstheme="minorHAnsi"/>
          <w:bCs/>
          <w:sz w:val="22"/>
          <w:szCs w:val="22"/>
        </w:rPr>
      </w:pPr>
    </w:p>
    <w:p w14:paraId="3D114E96" w14:textId="78787209" w:rsidR="002D2B5F" w:rsidRPr="00673069" w:rsidRDefault="002D2B5F" w:rsidP="002D2B5F">
      <w:pPr>
        <w:rPr>
          <w:rFonts w:asciiTheme="minorHAnsi" w:hAnsiTheme="minorHAnsi" w:cstheme="minorHAnsi"/>
          <w:b/>
          <w:sz w:val="22"/>
          <w:szCs w:val="22"/>
        </w:rPr>
      </w:pPr>
      <w:r w:rsidRPr="00673069">
        <w:rPr>
          <w:rFonts w:asciiTheme="minorHAnsi" w:hAnsiTheme="minorHAnsi" w:cstheme="minorHAnsi"/>
          <w:b/>
          <w:sz w:val="22"/>
          <w:szCs w:val="22"/>
        </w:rPr>
        <w:lastRenderedPageBreak/>
        <w:t>Recommended Revisions to SSAP No. 92:</w:t>
      </w:r>
    </w:p>
    <w:p w14:paraId="5C009307" w14:textId="77777777" w:rsidR="002D2B5F" w:rsidRPr="00031BBB" w:rsidRDefault="002D2B5F" w:rsidP="002D2B5F">
      <w:pPr>
        <w:keepNext/>
        <w:spacing w:after="220"/>
        <w:jc w:val="both"/>
        <w:outlineLvl w:val="2"/>
        <w:rPr>
          <w:rFonts w:asciiTheme="minorHAnsi" w:hAnsiTheme="minorHAnsi" w:cstheme="minorHAnsi"/>
          <w:b/>
          <w:sz w:val="22"/>
          <w:szCs w:val="20"/>
        </w:rPr>
      </w:pPr>
      <w:r w:rsidRPr="00031BBB">
        <w:rPr>
          <w:rFonts w:asciiTheme="minorHAnsi" w:hAnsiTheme="minorHAnsi" w:cstheme="minorHAnsi"/>
          <w:b/>
          <w:sz w:val="22"/>
          <w:szCs w:val="20"/>
        </w:rPr>
        <w:t>Disclosures - Single-Employer Defined Postretirement Plans</w:t>
      </w:r>
    </w:p>
    <w:p w14:paraId="1D1558C6" w14:textId="5136D7A9" w:rsidR="002D2B5F" w:rsidRPr="00031BBB" w:rsidRDefault="002D2B5F" w:rsidP="002D2B5F">
      <w:pPr>
        <w:numPr>
          <w:ilvl w:val="0"/>
          <w:numId w:val="18"/>
        </w:numPr>
        <w:spacing w:after="220"/>
        <w:jc w:val="both"/>
        <w:rPr>
          <w:rFonts w:asciiTheme="minorHAnsi" w:hAnsiTheme="minorHAnsi" w:cstheme="minorHAnsi"/>
          <w:sz w:val="22"/>
          <w:szCs w:val="20"/>
        </w:rPr>
      </w:pPr>
      <w:r w:rsidRPr="00031BBB">
        <w:rPr>
          <w:rFonts w:asciiTheme="minorHAnsi" w:hAnsiTheme="minorHAnsi" w:cstheme="minorHAnsi"/>
          <w:sz w:val="22"/>
          <w:szCs w:val="20"/>
        </w:rPr>
        <w:t xml:space="preserve">An employer that sponsors one or more other defined benefit postretirement plans shall provide the following information for postretirement benefit plans other than pensions. Amounts related to the employer’s results of operations shall be disclosed for each period for which a statement of income is presented. Amounts related to the employer’s statement of financial </w:t>
      </w:r>
      <w:proofErr w:type="gramStart"/>
      <w:r w:rsidRPr="00031BBB">
        <w:rPr>
          <w:rFonts w:asciiTheme="minorHAnsi" w:hAnsiTheme="minorHAnsi" w:cstheme="minorHAnsi"/>
          <w:sz w:val="22"/>
          <w:szCs w:val="20"/>
        </w:rPr>
        <w:t>position,</w:t>
      </w:r>
      <w:proofErr w:type="gramEnd"/>
      <w:r w:rsidRPr="00031BBB">
        <w:rPr>
          <w:rFonts w:asciiTheme="minorHAnsi" w:hAnsiTheme="minorHAnsi" w:cstheme="minorHAnsi"/>
          <w:sz w:val="22"/>
          <w:szCs w:val="20"/>
        </w:rPr>
        <w:t xml:space="preserve"> shall be disclosed as of the date of each statement of financial position presented.</w:t>
      </w:r>
      <w:ins w:id="5" w:author="Oden, Wil" w:date="2025-05-22T09:29:00Z" w16du:dateUtc="2025-05-22T14:29:00Z">
        <w:r w:rsidR="001B3140" w:rsidRPr="001B3140">
          <w:t xml:space="preserve"> </w:t>
        </w:r>
        <w:r w:rsidR="001B3140" w:rsidRPr="001B3140">
          <w:rPr>
            <w:rFonts w:asciiTheme="minorHAnsi" w:hAnsiTheme="minorHAnsi" w:cstheme="minorHAnsi"/>
            <w:sz w:val="22"/>
            <w:szCs w:val="20"/>
          </w:rPr>
          <w:t>Although investments reported at NAV as a practical expedient pursuant to SSAP No. 100 are not to be categorized within the fair value hierarchy, a reporting entity shall separately identify NAV (or its equivalent) as required under paragraphs 6</w:t>
        </w:r>
      </w:ins>
      <w:ins w:id="6" w:author="Oden, Wil" w:date="2025-05-22T09:42:00Z" w16du:dateUtc="2025-05-22T14:42:00Z">
        <w:r w:rsidR="003E7AF9">
          <w:rPr>
            <w:rFonts w:asciiTheme="minorHAnsi" w:hAnsiTheme="minorHAnsi" w:cstheme="minorHAnsi"/>
            <w:sz w:val="22"/>
            <w:szCs w:val="20"/>
          </w:rPr>
          <w:t>6</w:t>
        </w:r>
      </w:ins>
      <w:ins w:id="7" w:author="Oden, Wil" w:date="2025-05-22T09:29:00Z" w16du:dateUtc="2025-05-22T14:29:00Z">
        <w:r w:rsidR="001B3140" w:rsidRPr="001B3140">
          <w:rPr>
            <w:rFonts w:asciiTheme="minorHAnsi" w:hAnsiTheme="minorHAnsi" w:cstheme="minorHAnsi"/>
            <w:sz w:val="22"/>
            <w:szCs w:val="20"/>
          </w:rPr>
          <w:t>.b. , 6</w:t>
        </w:r>
      </w:ins>
      <w:ins w:id="8" w:author="Oden, Wil" w:date="2025-05-22T09:42:00Z" w16du:dateUtc="2025-05-22T14:42:00Z">
        <w:r w:rsidR="003E7AF9">
          <w:rPr>
            <w:rFonts w:asciiTheme="minorHAnsi" w:hAnsiTheme="minorHAnsi" w:cstheme="minorHAnsi"/>
            <w:sz w:val="22"/>
            <w:szCs w:val="20"/>
          </w:rPr>
          <w:t>6</w:t>
        </w:r>
      </w:ins>
      <w:ins w:id="9" w:author="Oden, Wil" w:date="2025-05-22T09:29:00Z" w16du:dateUtc="2025-05-22T14:29:00Z">
        <w:r w:rsidR="001B3140" w:rsidRPr="001B3140">
          <w:rPr>
            <w:rFonts w:asciiTheme="minorHAnsi" w:hAnsiTheme="minorHAnsi" w:cstheme="minorHAnsi"/>
            <w:sz w:val="22"/>
            <w:szCs w:val="20"/>
          </w:rPr>
          <w:t>.d.v.(b), and 6</w:t>
        </w:r>
      </w:ins>
      <w:ins w:id="10" w:author="Oden, Wil" w:date="2025-05-22T09:42:00Z" w16du:dateUtc="2025-05-22T14:42:00Z">
        <w:r w:rsidR="007A1D5B">
          <w:rPr>
            <w:rFonts w:asciiTheme="minorHAnsi" w:hAnsiTheme="minorHAnsi" w:cstheme="minorHAnsi"/>
            <w:sz w:val="22"/>
            <w:szCs w:val="20"/>
          </w:rPr>
          <w:t>6</w:t>
        </w:r>
      </w:ins>
      <w:ins w:id="11" w:author="Oden, Wil" w:date="2025-05-22T09:29:00Z" w16du:dateUtc="2025-05-22T14:29:00Z">
        <w:r w:rsidR="001B3140" w:rsidRPr="001B3140">
          <w:rPr>
            <w:rFonts w:asciiTheme="minorHAnsi" w:hAnsiTheme="minorHAnsi" w:cstheme="minorHAnsi"/>
            <w:sz w:val="22"/>
            <w:szCs w:val="20"/>
          </w:rPr>
          <w:t>.d.v.(d)(1) to permit reconciliations.</w:t>
        </w:r>
      </w:ins>
    </w:p>
    <w:p w14:paraId="56FB669D"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059C8834" w14:textId="77777777" w:rsidR="002D2B5F" w:rsidRPr="00031BBB" w:rsidRDefault="002D2B5F" w:rsidP="002D2B5F">
      <w:pPr>
        <w:jc w:val="both"/>
        <w:rPr>
          <w:rFonts w:asciiTheme="minorHAnsi" w:hAnsiTheme="minorHAnsi" w:cstheme="minorHAnsi"/>
          <w:sz w:val="22"/>
          <w:szCs w:val="20"/>
        </w:rPr>
      </w:pPr>
    </w:p>
    <w:p w14:paraId="6121ED55"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w:t>
      </w:r>
      <w:proofErr w:type="gramStart"/>
      <w:r w:rsidRPr="00031BBB">
        <w:rPr>
          <w:rFonts w:asciiTheme="minorHAnsi" w:hAnsiTheme="minorHAnsi" w:cstheme="minorHAnsi"/>
          <w:sz w:val="22"/>
          <w:szCs w:val="20"/>
        </w:rPr>
        <w:t>, contributions by</w:t>
      </w:r>
      <w:proofErr w:type="gramEnd"/>
      <w:r w:rsidRPr="00031BBB">
        <w:rPr>
          <w:rFonts w:asciiTheme="minorHAnsi" w:hAnsiTheme="minorHAnsi" w:cstheme="minorHAnsi"/>
          <w:sz w:val="22"/>
          <w:szCs w:val="20"/>
        </w:rPr>
        <w:t xml:space="preserve"> plan participants, benefits paid, business combinations, divestitures, and settlements.</w:t>
      </w:r>
    </w:p>
    <w:p w14:paraId="6D9AC9CA" w14:textId="77777777" w:rsidR="002D2B5F" w:rsidRPr="00031BBB" w:rsidRDefault="002D2B5F" w:rsidP="002D2B5F">
      <w:pPr>
        <w:jc w:val="both"/>
        <w:rPr>
          <w:rFonts w:asciiTheme="minorHAnsi" w:hAnsiTheme="minorHAnsi" w:cstheme="minorHAnsi"/>
          <w:sz w:val="22"/>
          <w:szCs w:val="20"/>
        </w:rPr>
      </w:pPr>
    </w:p>
    <w:p w14:paraId="663C4A82"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The funded status of the plans and the amounts recognized in the statement of financial position, showing separately the assets (nonadmitted) and liabilities recognized.</w:t>
      </w:r>
    </w:p>
    <w:p w14:paraId="32034E72" w14:textId="77777777" w:rsidR="002D2B5F" w:rsidRPr="00031BBB" w:rsidRDefault="002D2B5F" w:rsidP="002D2B5F">
      <w:pPr>
        <w:ind w:left="1440"/>
        <w:jc w:val="both"/>
        <w:rPr>
          <w:rFonts w:asciiTheme="minorHAnsi" w:hAnsiTheme="minorHAnsi" w:cstheme="minorHAnsi"/>
          <w:sz w:val="22"/>
          <w:szCs w:val="20"/>
        </w:rPr>
      </w:pPr>
    </w:p>
    <w:p w14:paraId="43E5307F"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The objectives of the disclosures about postretirement benefit plan assets are to provide users of financial statements with an understanding of:</w:t>
      </w:r>
    </w:p>
    <w:p w14:paraId="4A82641C" w14:textId="77777777" w:rsidR="002D2B5F" w:rsidRPr="00031BBB" w:rsidRDefault="002D2B5F" w:rsidP="002D2B5F">
      <w:pPr>
        <w:ind w:left="1080" w:hanging="720"/>
        <w:jc w:val="both"/>
        <w:rPr>
          <w:rFonts w:asciiTheme="minorHAnsi" w:hAnsiTheme="minorHAnsi" w:cstheme="minorHAnsi"/>
          <w:sz w:val="22"/>
          <w:szCs w:val="20"/>
        </w:rPr>
      </w:pPr>
    </w:p>
    <w:p w14:paraId="07475633"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How investment allocation decisions are made, including the factors that are pertinent to an understanding of investment policies and </w:t>
      </w:r>
      <w:proofErr w:type="gramStart"/>
      <w:r w:rsidRPr="00031BBB">
        <w:rPr>
          <w:rFonts w:asciiTheme="minorHAnsi" w:hAnsiTheme="minorHAnsi" w:cstheme="minorHAnsi"/>
          <w:sz w:val="22"/>
          <w:szCs w:val="20"/>
        </w:rPr>
        <w:t>strategies;</w:t>
      </w:r>
      <w:proofErr w:type="gramEnd"/>
      <w:r w:rsidRPr="00031BBB">
        <w:rPr>
          <w:rFonts w:asciiTheme="minorHAnsi" w:hAnsiTheme="minorHAnsi" w:cstheme="minorHAnsi"/>
          <w:sz w:val="22"/>
          <w:szCs w:val="20"/>
        </w:rPr>
        <w:t xml:space="preserve"> </w:t>
      </w:r>
    </w:p>
    <w:p w14:paraId="56C295B4" w14:textId="77777777" w:rsidR="002D2B5F" w:rsidRPr="00031BBB" w:rsidRDefault="002D2B5F" w:rsidP="002D2B5F">
      <w:pPr>
        <w:tabs>
          <w:tab w:val="num" w:pos="2160"/>
        </w:tabs>
        <w:ind w:hanging="720"/>
        <w:jc w:val="both"/>
        <w:rPr>
          <w:rFonts w:asciiTheme="minorHAnsi" w:hAnsiTheme="minorHAnsi" w:cstheme="minorHAnsi"/>
          <w:sz w:val="22"/>
          <w:szCs w:val="20"/>
        </w:rPr>
      </w:pPr>
    </w:p>
    <w:p w14:paraId="01F5F68E"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The classes of plan </w:t>
      </w:r>
      <w:proofErr w:type="gramStart"/>
      <w:r w:rsidRPr="00031BBB">
        <w:rPr>
          <w:rFonts w:asciiTheme="minorHAnsi" w:hAnsiTheme="minorHAnsi" w:cstheme="minorHAnsi"/>
          <w:sz w:val="22"/>
          <w:szCs w:val="20"/>
        </w:rPr>
        <w:t>assets;</w:t>
      </w:r>
      <w:proofErr w:type="gramEnd"/>
    </w:p>
    <w:p w14:paraId="54006918" w14:textId="77777777" w:rsidR="002D2B5F" w:rsidRPr="00031BBB" w:rsidRDefault="002D2B5F" w:rsidP="002D2B5F">
      <w:pPr>
        <w:tabs>
          <w:tab w:val="num" w:pos="2160"/>
        </w:tabs>
        <w:ind w:left="1440" w:hanging="720"/>
        <w:jc w:val="both"/>
        <w:rPr>
          <w:rFonts w:asciiTheme="minorHAnsi" w:hAnsiTheme="minorHAnsi" w:cstheme="minorHAnsi"/>
          <w:sz w:val="22"/>
          <w:szCs w:val="20"/>
        </w:rPr>
      </w:pPr>
    </w:p>
    <w:p w14:paraId="2ECCB0D0"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The inputs and valuation techniques used to measure the fair value of plan </w:t>
      </w:r>
      <w:proofErr w:type="gramStart"/>
      <w:r w:rsidRPr="00031BBB">
        <w:rPr>
          <w:rFonts w:asciiTheme="minorHAnsi" w:hAnsiTheme="minorHAnsi" w:cstheme="minorHAnsi"/>
          <w:sz w:val="22"/>
          <w:szCs w:val="20"/>
        </w:rPr>
        <w:t>assets;</w:t>
      </w:r>
      <w:proofErr w:type="gramEnd"/>
    </w:p>
    <w:p w14:paraId="7DA7E60A" w14:textId="77777777" w:rsidR="002D2B5F" w:rsidRPr="00031BBB" w:rsidRDefault="002D2B5F" w:rsidP="002D2B5F">
      <w:pPr>
        <w:tabs>
          <w:tab w:val="num" w:pos="2160"/>
        </w:tabs>
        <w:ind w:left="1440" w:hanging="720"/>
        <w:jc w:val="both"/>
        <w:rPr>
          <w:rFonts w:asciiTheme="minorHAnsi" w:hAnsiTheme="minorHAnsi" w:cstheme="minorHAnsi"/>
          <w:sz w:val="22"/>
          <w:szCs w:val="20"/>
        </w:rPr>
      </w:pPr>
    </w:p>
    <w:p w14:paraId="2D30FC9A"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The effect of fair value measurements using significant unobservable inputs (Level 3) on changes in plan assets for the </w:t>
      </w:r>
      <w:proofErr w:type="gramStart"/>
      <w:r w:rsidRPr="00031BBB">
        <w:rPr>
          <w:rFonts w:asciiTheme="minorHAnsi" w:hAnsiTheme="minorHAnsi" w:cstheme="minorHAnsi"/>
          <w:sz w:val="22"/>
          <w:szCs w:val="20"/>
        </w:rPr>
        <w:t>period;</w:t>
      </w:r>
      <w:proofErr w:type="gramEnd"/>
      <w:r w:rsidRPr="00031BBB">
        <w:rPr>
          <w:rFonts w:asciiTheme="minorHAnsi" w:hAnsiTheme="minorHAnsi" w:cstheme="minorHAnsi"/>
          <w:sz w:val="22"/>
          <w:szCs w:val="20"/>
        </w:rPr>
        <w:t xml:space="preserve"> </w:t>
      </w:r>
    </w:p>
    <w:p w14:paraId="4B577A3C" w14:textId="77777777" w:rsidR="002D2B5F" w:rsidRPr="00031BBB" w:rsidRDefault="002D2B5F" w:rsidP="002D2B5F">
      <w:pPr>
        <w:tabs>
          <w:tab w:val="num" w:pos="2160"/>
        </w:tabs>
        <w:ind w:left="2160" w:hanging="720"/>
        <w:jc w:val="both"/>
        <w:rPr>
          <w:rFonts w:asciiTheme="minorHAnsi" w:hAnsiTheme="minorHAnsi" w:cstheme="minorHAnsi"/>
          <w:sz w:val="22"/>
          <w:szCs w:val="20"/>
        </w:rPr>
      </w:pPr>
    </w:p>
    <w:p w14:paraId="75F924EA"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Significant concentrations of risk within plan assets. </w:t>
      </w:r>
    </w:p>
    <w:p w14:paraId="720A0C08" w14:textId="77777777" w:rsidR="002D2B5F" w:rsidRPr="00031BBB" w:rsidRDefault="002D2B5F" w:rsidP="002D2B5F">
      <w:pPr>
        <w:ind w:left="720"/>
        <w:rPr>
          <w:rFonts w:asciiTheme="minorHAnsi" w:hAnsiTheme="minorHAnsi" w:cstheme="minorHAnsi"/>
          <w:szCs w:val="20"/>
        </w:rPr>
      </w:pPr>
    </w:p>
    <w:p w14:paraId="067C85D2" w14:textId="77777777" w:rsidR="002D2B5F" w:rsidRPr="00031BBB" w:rsidRDefault="002D2B5F" w:rsidP="002D2B5F">
      <w:pPr>
        <w:keepNext/>
        <w:keepLines/>
        <w:ind w:left="1440"/>
        <w:jc w:val="both"/>
        <w:rPr>
          <w:rFonts w:asciiTheme="minorHAnsi" w:hAnsiTheme="minorHAnsi" w:cstheme="minorHAnsi"/>
          <w:sz w:val="22"/>
          <w:szCs w:val="20"/>
        </w:rPr>
      </w:pPr>
      <w:r w:rsidRPr="00031BBB">
        <w:rPr>
          <w:rFonts w:asciiTheme="minorHAnsi" w:hAnsiTheme="minorHAnsi" w:cstheme="minorHAnsi"/>
          <w:sz w:val="22"/>
          <w:szCs w:val="20"/>
        </w:rPr>
        <w:lastRenderedPageBreak/>
        <w:t>An employer shall consider those overall objectives in providing the following information about plan assets:</w:t>
      </w:r>
    </w:p>
    <w:p w14:paraId="722686F4" w14:textId="77777777" w:rsidR="002D2B5F" w:rsidRPr="00031BBB" w:rsidRDefault="002D2B5F" w:rsidP="002D2B5F">
      <w:pPr>
        <w:keepNext/>
        <w:keepLines/>
        <w:ind w:left="360"/>
        <w:jc w:val="both"/>
        <w:rPr>
          <w:rFonts w:asciiTheme="minorHAnsi" w:hAnsiTheme="minorHAnsi" w:cstheme="minorHAnsi"/>
          <w:sz w:val="22"/>
          <w:szCs w:val="20"/>
        </w:rPr>
      </w:pPr>
    </w:p>
    <w:p w14:paraId="4B142B49" w14:textId="77777777" w:rsidR="002D2B5F" w:rsidRPr="00031BBB" w:rsidRDefault="002D2B5F" w:rsidP="00720850">
      <w:pPr>
        <w:keepNext/>
        <w:keepLines/>
        <w:numPr>
          <w:ilvl w:val="0"/>
          <w:numId w:val="22"/>
        </w:numPr>
        <w:tabs>
          <w:tab w:val="clear" w:pos="252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5FCD780B" w14:textId="77777777" w:rsidR="002D2B5F" w:rsidRPr="00031BBB" w:rsidRDefault="002D2B5F" w:rsidP="002D2B5F">
      <w:pPr>
        <w:tabs>
          <w:tab w:val="num" w:pos="2160"/>
          <w:tab w:val="num" w:pos="2880"/>
        </w:tabs>
        <w:ind w:left="2880" w:hanging="720"/>
        <w:jc w:val="both"/>
        <w:rPr>
          <w:rFonts w:asciiTheme="minorHAnsi" w:hAnsiTheme="minorHAnsi" w:cstheme="minorHAnsi"/>
          <w:sz w:val="22"/>
          <w:szCs w:val="20"/>
        </w:rPr>
      </w:pPr>
    </w:p>
    <w:p w14:paraId="688326BE" w14:textId="37C94DB8" w:rsidR="002D2B5F" w:rsidRPr="00031BBB" w:rsidRDefault="002D2B5F" w:rsidP="00720850">
      <w:pPr>
        <w:numPr>
          <w:ilvl w:val="0"/>
          <w:numId w:val="22"/>
        </w:numPr>
        <w:tabs>
          <w:tab w:val="clear" w:pos="2520"/>
          <w:tab w:val="num" w:pos="2160"/>
          <w:tab w:val="num"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The fair value</w:t>
      </w:r>
      <w:ins w:id="12" w:author="Oden, Wil" w:date="2025-05-22T09:31:00Z" w16du:dateUtc="2025-05-22T14:31:00Z">
        <w:r w:rsidR="00F04DEB" w:rsidRPr="00F04DEB">
          <w:rPr>
            <w:rFonts w:asciiTheme="minorHAnsi" w:hAnsiTheme="minorHAnsi" w:cstheme="minorHAnsi"/>
            <w:sz w:val="22"/>
            <w:szCs w:val="20"/>
          </w:rPr>
          <w:t xml:space="preserve"> </w:t>
        </w:r>
        <w:r w:rsidR="00F04DEB" w:rsidRPr="0044687F">
          <w:rPr>
            <w:rFonts w:asciiTheme="minorHAnsi" w:hAnsiTheme="minorHAnsi" w:cstheme="minorHAnsi"/>
            <w:sz w:val="22"/>
            <w:szCs w:val="20"/>
          </w:rPr>
          <w:t>or NAV</w:t>
        </w:r>
      </w:ins>
      <w:r w:rsidRPr="00031BBB">
        <w:rPr>
          <w:rFonts w:asciiTheme="minorHAnsi" w:hAnsiTheme="minorHAnsi" w:cstheme="minorHAnsi"/>
          <w:sz w:val="22"/>
          <w:szCs w:val="20"/>
        </w:rPr>
        <w:t xml:space="preserve"> of each class of plan assets as of each date for which a statement of financial position is presented. Asset classes shall be based on the nature and risks of assets in an employer’s plan(s). Examples of classes of assets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66.d. in determining whether additional classes of plan assets or further disaggregation of classes should be disclosed.</w:t>
      </w:r>
    </w:p>
    <w:p w14:paraId="0A7244AF" w14:textId="77777777" w:rsidR="002D2B5F" w:rsidRPr="00031BBB" w:rsidRDefault="002D2B5F" w:rsidP="002D2B5F">
      <w:pPr>
        <w:tabs>
          <w:tab w:val="num" w:pos="2160"/>
        </w:tabs>
        <w:ind w:left="720"/>
        <w:rPr>
          <w:rFonts w:asciiTheme="minorHAnsi" w:hAnsiTheme="minorHAnsi" w:cstheme="minorHAnsi"/>
          <w:szCs w:val="20"/>
        </w:rPr>
      </w:pPr>
    </w:p>
    <w:p w14:paraId="5CC19223" w14:textId="77777777" w:rsidR="002D2B5F" w:rsidRPr="00031BBB" w:rsidRDefault="002D2B5F" w:rsidP="00720850">
      <w:pPr>
        <w:numPr>
          <w:ilvl w:val="0"/>
          <w:numId w:val="22"/>
        </w:numPr>
        <w:tabs>
          <w:tab w:val="clear" w:pos="2520"/>
          <w:tab w:val="num" w:pos="2160"/>
          <w:tab w:val="left"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w:t>
      </w:r>
      <w:proofErr w:type="gramStart"/>
      <w:r w:rsidRPr="00031BBB">
        <w:rPr>
          <w:rFonts w:asciiTheme="minorHAnsi" w:hAnsiTheme="minorHAnsi" w:cstheme="minorHAnsi"/>
          <w:sz w:val="22"/>
          <w:szCs w:val="20"/>
        </w:rPr>
        <w:t>in order to</w:t>
      </w:r>
      <w:proofErr w:type="gramEnd"/>
      <w:r w:rsidRPr="00031BBB">
        <w:rPr>
          <w:rFonts w:asciiTheme="minorHAnsi" w:hAnsiTheme="minorHAnsi" w:cstheme="minorHAnsi"/>
          <w:sz w:val="22"/>
          <w:szCs w:val="20"/>
        </w:rPr>
        <w:t xml:space="preserve"> reflect expectations of future returns, and how those adjustments were determined. The description should consider the classes of assets described in (b) above, as appropriate.</w:t>
      </w:r>
    </w:p>
    <w:p w14:paraId="09103B22" w14:textId="77777777" w:rsidR="002D2B5F" w:rsidRPr="00031BBB" w:rsidRDefault="002D2B5F" w:rsidP="002D2B5F">
      <w:pPr>
        <w:tabs>
          <w:tab w:val="num" w:pos="2160"/>
          <w:tab w:val="left" w:pos="2880"/>
        </w:tabs>
        <w:jc w:val="both"/>
        <w:rPr>
          <w:rFonts w:asciiTheme="minorHAnsi" w:hAnsiTheme="minorHAnsi" w:cstheme="minorHAnsi"/>
          <w:sz w:val="22"/>
          <w:szCs w:val="20"/>
        </w:rPr>
      </w:pPr>
    </w:p>
    <w:p w14:paraId="4EB948D7" w14:textId="77777777" w:rsidR="002D2B5F" w:rsidRPr="00031BBB" w:rsidRDefault="002D2B5F" w:rsidP="00720850">
      <w:pPr>
        <w:numPr>
          <w:ilvl w:val="0"/>
          <w:numId w:val="22"/>
        </w:numPr>
        <w:tabs>
          <w:tab w:val="clear" w:pos="2520"/>
          <w:tab w:val="num" w:pos="2160"/>
          <w:tab w:val="left"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352C3081" w14:textId="77777777" w:rsidR="002D2B5F" w:rsidRPr="00031BBB" w:rsidRDefault="002D2B5F" w:rsidP="002D2B5F">
      <w:pPr>
        <w:ind w:left="3600" w:hanging="720"/>
        <w:jc w:val="both"/>
        <w:rPr>
          <w:rFonts w:asciiTheme="minorHAnsi" w:hAnsiTheme="minorHAnsi" w:cstheme="minorHAnsi"/>
          <w:sz w:val="22"/>
          <w:szCs w:val="20"/>
        </w:rPr>
      </w:pPr>
    </w:p>
    <w:p w14:paraId="7B4D9AE1" w14:textId="3E168730" w:rsidR="002D2B5F" w:rsidRPr="00031BBB" w:rsidRDefault="002D2B5F" w:rsidP="00720850">
      <w:pPr>
        <w:numPr>
          <w:ilvl w:val="0"/>
          <w:numId w:val="21"/>
        </w:numPr>
        <w:tabs>
          <w:tab w:val="clear" w:pos="1440"/>
        </w:tabs>
        <w:ind w:left="3600" w:hanging="720"/>
        <w:jc w:val="both"/>
        <w:rPr>
          <w:rFonts w:asciiTheme="minorHAnsi" w:hAnsiTheme="minorHAnsi" w:cstheme="minorHAnsi"/>
          <w:sz w:val="22"/>
          <w:szCs w:val="20"/>
        </w:rPr>
      </w:pPr>
      <w:r w:rsidRPr="00031BBB">
        <w:rPr>
          <w:rFonts w:asciiTheme="minorHAnsi" w:hAnsiTheme="minorHAnsi" w:cstheme="minorHAnsi"/>
          <w:sz w:val="22"/>
          <w:szCs w:val="20"/>
        </w:rPr>
        <w:t>The level within the fair value hierarchy in which the fair value measurements in their entirety fall,</w:t>
      </w:r>
      <w:r w:rsidR="00720850" w:rsidRPr="00645DF3">
        <w:rPr>
          <w:rStyle w:val="FootnoteReference"/>
        </w:rPr>
        <w:t>2</w:t>
      </w:r>
      <w:r w:rsidRPr="00031BBB">
        <w:rPr>
          <w:rFonts w:asciiTheme="minorHAnsi" w:hAnsiTheme="minorHAnsi" w:cstheme="minorHAnsi"/>
          <w:sz w:val="22"/>
          <w:szCs w:val="20"/>
        </w:rPr>
        <w:t xml:space="preserve"> segregating fair value measurements using quoted prices in active markets for identical assets or liabilities (Level 1), significant other observable inputs (Level 2), and </w:t>
      </w:r>
      <w:r w:rsidRPr="00031BBB">
        <w:rPr>
          <w:rFonts w:asciiTheme="minorHAnsi" w:hAnsiTheme="minorHAnsi" w:cstheme="minorHAnsi"/>
          <w:sz w:val="22"/>
          <w:szCs w:val="20"/>
        </w:rPr>
        <w:lastRenderedPageBreak/>
        <w:t>significant unobservable inputs (Level 3)</w:t>
      </w:r>
      <w:ins w:id="13" w:author="Oden, Wil" w:date="2025-05-22T09:32:00Z" w16du:dateUtc="2025-05-22T14:32:00Z">
        <w:r w:rsidR="00F04DEB" w:rsidRPr="0044687F">
          <w:rPr>
            <w:rFonts w:asciiTheme="minorHAnsi" w:hAnsiTheme="minorHAnsi" w:cstheme="minorHAnsi"/>
            <w:sz w:val="22"/>
            <w:szCs w:val="20"/>
          </w:rPr>
          <w:t xml:space="preserve">. Investments reported at net asset value (NAV) shall not be captured within the fair value </w:t>
        </w:r>
        <w:proofErr w:type="gramStart"/>
        <w:r w:rsidR="00F04DEB" w:rsidRPr="0044687F">
          <w:rPr>
            <w:rFonts w:asciiTheme="minorHAnsi" w:hAnsiTheme="minorHAnsi" w:cstheme="minorHAnsi"/>
            <w:sz w:val="22"/>
            <w:szCs w:val="20"/>
          </w:rPr>
          <w:t>hierarchy, but</w:t>
        </w:r>
        <w:proofErr w:type="gramEnd"/>
        <w:r w:rsidR="00F04DEB" w:rsidRPr="0044687F">
          <w:rPr>
            <w:rFonts w:asciiTheme="minorHAnsi" w:hAnsiTheme="minorHAnsi" w:cstheme="minorHAnsi"/>
            <w:sz w:val="22"/>
            <w:szCs w:val="20"/>
          </w:rPr>
          <w:t xml:space="preserve"> shall be separately identified.</w:t>
        </w:r>
      </w:ins>
    </w:p>
    <w:p w14:paraId="6B3B97A8" w14:textId="77777777" w:rsidR="002D2B5F" w:rsidRPr="00031BBB" w:rsidRDefault="002D2B5F" w:rsidP="002D2B5F">
      <w:pPr>
        <w:ind w:left="3600" w:hanging="720"/>
        <w:jc w:val="both"/>
        <w:rPr>
          <w:rFonts w:asciiTheme="minorHAnsi" w:hAnsiTheme="minorHAnsi" w:cstheme="minorHAnsi"/>
          <w:sz w:val="22"/>
          <w:szCs w:val="20"/>
        </w:rPr>
      </w:pPr>
    </w:p>
    <w:p w14:paraId="6835F3DA" w14:textId="15A84593" w:rsidR="002D2B5F" w:rsidRDefault="002D2B5F" w:rsidP="00720850">
      <w:pPr>
        <w:numPr>
          <w:ilvl w:val="0"/>
          <w:numId w:val="21"/>
        </w:numPr>
        <w:ind w:left="3600" w:hanging="720"/>
        <w:jc w:val="both"/>
        <w:rPr>
          <w:ins w:id="14" w:author="Oden, Wil" w:date="2025-05-22T09:32:00Z" w16du:dateUtc="2025-05-22T14:32:00Z"/>
          <w:rFonts w:asciiTheme="minorHAnsi" w:hAnsiTheme="minorHAnsi" w:cstheme="minorHAnsi"/>
          <w:sz w:val="22"/>
          <w:szCs w:val="20"/>
        </w:rPr>
      </w:pPr>
      <w:r w:rsidRPr="00031BBB">
        <w:rPr>
          <w:rFonts w:asciiTheme="minorHAnsi" w:hAnsiTheme="minorHAnsi" w:cstheme="minorHAnsi"/>
          <w:sz w:val="22"/>
          <w:szCs w:val="20"/>
        </w:rPr>
        <w:t>Information about the valuation technique(s) and inputs used to measure fair value</w:t>
      </w:r>
      <w:ins w:id="15" w:author="Oden, Wil" w:date="2025-05-22T09:32:00Z" w16du:dateUtc="2025-05-22T14:32:00Z">
        <w:r w:rsidR="00F04DEB" w:rsidRPr="0044687F">
          <w:rPr>
            <w:rFonts w:asciiTheme="minorHAnsi" w:hAnsiTheme="minorHAnsi" w:cstheme="minorHAnsi"/>
            <w:sz w:val="22"/>
            <w:szCs w:val="20"/>
          </w:rPr>
          <w:t>, or the use of NAV,</w:t>
        </w:r>
      </w:ins>
      <w:r w:rsidRPr="00031BBB">
        <w:rPr>
          <w:rFonts w:asciiTheme="minorHAnsi" w:hAnsiTheme="minorHAnsi" w:cstheme="minorHAnsi"/>
          <w:sz w:val="22"/>
          <w:szCs w:val="20"/>
        </w:rPr>
        <w:t xml:space="preserve"> and a discussion of changes in valuation techniques and inputs, if any, during the period.</w:t>
      </w:r>
    </w:p>
    <w:p w14:paraId="3D9AD3E3" w14:textId="77777777" w:rsidR="00F04DEB" w:rsidRDefault="00F04DEB" w:rsidP="00F04DEB">
      <w:pPr>
        <w:pStyle w:val="ListParagraph"/>
        <w:rPr>
          <w:ins w:id="16" w:author="Oden, Wil" w:date="2025-05-22T09:32:00Z" w16du:dateUtc="2025-05-22T14:32:00Z"/>
          <w:rFonts w:asciiTheme="minorHAnsi" w:hAnsiTheme="minorHAnsi" w:cstheme="minorHAnsi"/>
          <w:sz w:val="22"/>
          <w:szCs w:val="20"/>
        </w:rPr>
      </w:pPr>
    </w:p>
    <w:p w14:paraId="0BD320B7" w14:textId="6C8BDFCF" w:rsidR="00F04DEB" w:rsidRPr="00031BBB" w:rsidRDefault="00F04DEB" w:rsidP="00720850">
      <w:pPr>
        <w:numPr>
          <w:ilvl w:val="0"/>
          <w:numId w:val="21"/>
        </w:numPr>
        <w:ind w:left="3600" w:hanging="720"/>
        <w:jc w:val="both"/>
        <w:rPr>
          <w:rFonts w:asciiTheme="minorHAnsi" w:hAnsiTheme="minorHAnsi" w:cstheme="minorHAnsi"/>
          <w:sz w:val="22"/>
          <w:szCs w:val="20"/>
        </w:rPr>
      </w:pPr>
      <w:ins w:id="17" w:author="Oden, Wil" w:date="2025-05-22T09:32:00Z" w16du:dateUtc="2025-05-22T14:32:00Z">
        <w:r w:rsidRPr="0044687F">
          <w:rPr>
            <w:rFonts w:asciiTheme="minorHAnsi" w:hAnsiTheme="minorHAnsi" w:cstheme="minorHAnsi"/>
            <w:sz w:val="22"/>
            <w:szCs w:val="20"/>
          </w:rPr>
          <w:t>Investments measured using the NAV practical expedient must also comply with the NAV disclosure requirements detailed within SSAP No. 100, paragraph 54.</w:t>
        </w:r>
      </w:ins>
    </w:p>
    <w:p w14:paraId="2E745A90" w14:textId="77777777" w:rsidR="00720850" w:rsidRDefault="00720850" w:rsidP="002D2B5F">
      <w:pPr>
        <w:pStyle w:val="BodyText2"/>
        <w:rPr>
          <w:rFonts w:asciiTheme="minorHAnsi" w:hAnsiTheme="minorHAnsi" w:cstheme="minorHAnsi"/>
          <w:b w:val="0"/>
          <w:i/>
          <w:iCs/>
          <w:szCs w:val="22"/>
          <w:u w:val="single"/>
        </w:rPr>
      </w:pPr>
    </w:p>
    <w:p w14:paraId="78D8DAB8" w14:textId="5CD9E6B3" w:rsidR="002D2B5F" w:rsidRDefault="002D2B5F" w:rsidP="002D2B5F">
      <w:pPr>
        <w:pStyle w:val="BodyText2"/>
        <w:rPr>
          <w:rFonts w:asciiTheme="minorHAnsi" w:hAnsiTheme="minorHAnsi" w:cstheme="minorHAnsi"/>
          <w:b w:val="0"/>
          <w:szCs w:val="22"/>
        </w:rPr>
      </w:pPr>
      <w:r w:rsidRPr="00720850">
        <w:rPr>
          <w:rFonts w:asciiTheme="minorHAnsi" w:hAnsiTheme="minorHAnsi" w:cstheme="minorHAnsi"/>
          <w:b w:val="0"/>
          <w:i/>
          <w:iCs/>
          <w:szCs w:val="22"/>
          <w:u w:val="single"/>
        </w:rPr>
        <w:t>Footnote 2</w:t>
      </w:r>
      <w:r>
        <w:rPr>
          <w:rFonts w:asciiTheme="minorHAnsi" w:hAnsiTheme="minorHAnsi" w:cstheme="minorHAnsi"/>
          <w:b w:val="0"/>
          <w:szCs w:val="22"/>
        </w:rPr>
        <w:t xml:space="preserve"> - </w:t>
      </w:r>
      <w:r w:rsidRPr="002D2B5F">
        <w:rPr>
          <w:rFonts w:asciiTheme="minorHAnsi" w:hAnsiTheme="minorHAnsi" w:cstheme="minorHAnsi"/>
          <w:b w:val="0"/>
          <w:szCs w:val="22"/>
        </w:rPr>
        <w:t xml:space="preserve">In some cases, the inputs used to measure fair value might fall </w:t>
      </w:r>
      <w:proofErr w:type="gramStart"/>
      <w:r w:rsidRPr="002D2B5F">
        <w:rPr>
          <w:rFonts w:asciiTheme="minorHAnsi" w:hAnsiTheme="minorHAnsi" w:cstheme="minorHAnsi"/>
          <w:b w:val="0"/>
          <w:szCs w:val="22"/>
        </w:rPr>
        <w:t>in</w:t>
      </w:r>
      <w:proofErr w:type="gramEnd"/>
      <w:r w:rsidRPr="002D2B5F">
        <w:rPr>
          <w:rFonts w:asciiTheme="minorHAnsi" w:hAnsiTheme="minorHAnsi" w:cstheme="minorHAnsi"/>
          <w:b w:val="0"/>
          <w:szCs w:val="22"/>
        </w:rPr>
        <w:t xml:space="preserve">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3165E885" w14:textId="466CEF6A" w:rsidR="00F04DEB" w:rsidRDefault="00F04DEB">
      <w:pPr>
        <w:rPr>
          <w:rFonts w:asciiTheme="minorHAnsi" w:hAnsiTheme="minorHAnsi" w:cstheme="minorHAnsi"/>
          <w:bCs/>
          <w:sz w:val="22"/>
          <w:szCs w:val="22"/>
        </w:rPr>
      </w:pPr>
    </w:p>
    <w:p w14:paraId="2CD7816D" w14:textId="31836C58" w:rsidR="002D2B5F" w:rsidRDefault="002D2B5F" w:rsidP="002D2B5F">
      <w:pPr>
        <w:rPr>
          <w:rFonts w:asciiTheme="minorHAnsi" w:hAnsiTheme="minorHAnsi" w:cstheme="minorHAnsi"/>
          <w:b/>
          <w:color w:val="EE0000"/>
          <w:sz w:val="22"/>
          <w:szCs w:val="22"/>
        </w:rPr>
      </w:pPr>
      <w:r w:rsidRPr="002D2B5F">
        <w:rPr>
          <w:rFonts w:asciiTheme="minorHAnsi" w:hAnsiTheme="minorHAnsi" w:cstheme="minorHAnsi"/>
          <w:b/>
          <w:color w:val="EE0000"/>
          <w:sz w:val="22"/>
          <w:szCs w:val="22"/>
        </w:rPr>
        <w:t xml:space="preserve">Recommended Revisions to SSAP No. </w:t>
      </w:r>
      <w:r>
        <w:rPr>
          <w:rFonts w:asciiTheme="minorHAnsi" w:hAnsiTheme="minorHAnsi" w:cstheme="minorHAnsi"/>
          <w:b/>
          <w:color w:val="EE0000"/>
          <w:sz w:val="22"/>
          <w:szCs w:val="22"/>
        </w:rPr>
        <w:t>102</w:t>
      </w:r>
      <w:r w:rsidRPr="002D2B5F">
        <w:rPr>
          <w:rFonts w:asciiTheme="minorHAnsi" w:hAnsiTheme="minorHAnsi" w:cstheme="minorHAnsi"/>
          <w:b/>
          <w:color w:val="EE0000"/>
          <w:sz w:val="22"/>
          <w:szCs w:val="22"/>
        </w:rPr>
        <w:t>:</w:t>
      </w:r>
    </w:p>
    <w:p w14:paraId="1C4F77AA" w14:textId="77777777" w:rsidR="002D2B5F" w:rsidRPr="004601DE" w:rsidRDefault="002D2B5F" w:rsidP="002D2B5F">
      <w:pPr>
        <w:keepNext/>
        <w:spacing w:after="220"/>
        <w:jc w:val="both"/>
        <w:outlineLvl w:val="2"/>
        <w:rPr>
          <w:rFonts w:asciiTheme="minorHAnsi" w:hAnsiTheme="minorHAnsi" w:cstheme="minorHAnsi"/>
          <w:b/>
          <w:sz w:val="22"/>
          <w:szCs w:val="20"/>
        </w:rPr>
      </w:pPr>
      <w:r w:rsidRPr="004601DE">
        <w:rPr>
          <w:rFonts w:asciiTheme="minorHAnsi" w:hAnsiTheme="minorHAnsi" w:cstheme="minorHAnsi"/>
          <w:b/>
          <w:sz w:val="22"/>
          <w:szCs w:val="20"/>
        </w:rPr>
        <w:t>Disclosures – Single-Employer Defined Benefit Plans</w:t>
      </w:r>
    </w:p>
    <w:p w14:paraId="2FAE6743" w14:textId="71620CFD" w:rsidR="002D2B5F" w:rsidRPr="004601DE" w:rsidRDefault="002D2B5F" w:rsidP="002D2B5F">
      <w:pPr>
        <w:numPr>
          <w:ilvl w:val="0"/>
          <w:numId w:val="17"/>
        </w:numPr>
        <w:jc w:val="both"/>
        <w:rPr>
          <w:rFonts w:asciiTheme="minorHAnsi" w:hAnsiTheme="minorHAnsi" w:cstheme="minorHAnsi"/>
          <w:sz w:val="22"/>
          <w:szCs w:val="20"/>
        </w:rPr>
      </w:pPr>
      <w:r w:rsidRPr="004601DE">
        <w:rPr>
          <w:rFonts w:asciiTheme="minorHAnsi" w:hAnsiTheme="minorHAnsi" w:cstheme="minorHAnsi"/>
          <w:sz w:val="22"/>
          <w:szCs w:val="20"/>
        </w:rPr>
        <w:t xml:space="preserve">An employer that sponsors one or more defined benefit pension plans or one or more other defined benefit postretirement plans shall provide the following information, separately for pension plans and other postretirement benefit plans. Amounts related to the employer’s results of operations shall be disclosed for each period for which a statement of income is presented. Amounts related to the employer’s statement of financial </w:t>
      </w:r>
      <w:proofErr w:type="gramStart"/>
      <w:r w:rsidRPr="004601DE">
        <w:rPr>
          <w:rFonts w:asciiTheme="minorHAnsi" w:hAnsiTheme="minorHAnsi" w:cstheme="minorHAnsi"/>
          <w:sz w:val="22"/>
          <w:szCs w:val="20"/>
        </w:rPr>
        <w:t>position,</w:t>
      </w:r>
      <w:proofErr w:type="gramEnd"/>
      <w:r w:rsidRPr="004601DE">
        <w:rPr>
          <w:rFonts w:asciiTheme="minorHAnsi" w:hAnsiTheme="minorHAnsi" w:cstheme="minorHAnsi"/>
          <w:sz w:val="22"/>
          <w:szCs w:val="20"/>
        </w:rPr>
        <w:t xml:space="preserve"> shall be disclosed as of the date of each statement of financial position presented.</w:t>
      </w:r>
      <w:ins w:id="18" w:author="Oden, Wil" w:date="2025-05-21T13:01:00Z" w16du:dateUtc="2025-05-21T18:01:00Z">
        <w:r w:rsidR="00DB5AED">
          <w:rPr>
            <w:rFonts w:asciiTheme="minorHAnsi" w:hAnsiTheme="minorHAnsi" w:cstheme="minorHAnsi"/>
            <w:sz w:val="22"/>
            <w:szCs w:val="20"/>
          </w:rPr>
          <w:t xml:space="preserve"> </w:t>
        </w:r>
        <w:r w:rsidR="00DB5AED" w:rsidRPr="00CA10C6">
          <w:rPr>
            <w:rFonts w:asciiTheme="minorHAnsi" w:hAnsiTheme="minorHAnsi" w:cstheme="minorHAnsi"/>
            <w:sz w:val="22"/>
            <w:szCs w:val="20"/>
          </w:rPr>
          <w:t>Although investment</w:t>
        </w:r>
        <w:r w:rsidR="00DB5AED">
          <w:rPr>
            <w:rFonts w:asciiTheme="minorHAnsi" w:hAnsiTheme="minorHAnsi" w:cstheme="minorHAnsi"/>
            <w:sz w:val="22"/>
            <w:szCs w:val="20"/>
          </w:rPr>
          <w:t xml:space="preserve">s </w:t>
        </w:r>
        <w:r w:rsidR="00DB5AED" w:rsidRPr="00DB5AED">
          <w:rPr>
            <w:rFonts w:asciiTheme="minorHAnsi" w:hAnsiTheme="minorHAnsi" w:cstheme="minorHAnsi"/>
            <w:sz w:val="22"/>
            <w:szCs w:val="20"/>
          </w:rPr>
          <w:t>reported at NAV</w:t>
        </w:r>
      </w:ins>
      <w:ins w:id="19" w:author="Oden, Wil" w:date="2025-05-21T13:21:00Z" w16du:dateUtc="2025-05-21T18:21:00Z">
        <w:r w:rsidR="00A43D4F" w:rsidRPr="00A43D4F">
          <w:t xml:space="preserve"> </w:t>
        </w:r>
        <w:r w:rsidR="00A43D4F" w:rsidRPr="00A43D4F">
          <w:rPr>
            <w:rFonts w:asciiTheme="minorHAnsi" w:hAnsiTheme="minorHAnsi" w:cstheme="minorHAnsi"/>
            <w:sz w:val="22"/>
            <w:szCs w:val="20"/>
          </w:rPr>
          <w:t xml:space="preserve">as a practical expedient </w:t>
        </w:r>
      </w:ins>
      <w:ins w:id="20" w:author="Oden, Wil" w:date="2025-05-21T13:01:00Z" w16du:dateUtc="2025-05-21T18:01:00Z">
        <w:r w:rsidR="00DB5AED" w:rsidRPr="00DB5AED">
          <w:rPr>
            <w:rFonts w:asciiTheme="minorHAnsi" w:hAnsiTheme="minorHAnsi" w:cstheme="minorHAnsi"/>
            <w:sz w:val="22"/>
            <w:szCs w:val="20"/>
          </w:rPr>
          <w:t xml:space="preserve">pursuant to </w:t>
        </w:r>
        <w:r w:rsidR="00DB5AED">
          <w:rPr>
            <w:rFonts w:asciiTheme="minorHAnsi" w:hAnsiTheme="minorHAnsi" w:cstheme="minorHAnsi"/>
            <w:sz w:val="22"/>
            <w:szCs w:val="20"/>
          </w:rPr>
          <w:t>SSAP No. 100</w:t>
        </w:r>
        <w:r w:rsidR="00DB5AED" w:rsidRPr="00CA10C6">
          <w:rPr>
            <w:rFonts w:asciiTheme="minorHAnsi" w:hAnsiTheme="minorHAnsi" w:cstheme="minorHAnsi"/>
            <w:sz w:val="22"/>
            <w:szCs w:val="20"/>
          </w:rPr>
          <w:t xml:space="preserve"> </w:t>
        </w:r>
        <w:r w:rsidR="00DB5AED">
          <w:rPr>
            <w:rFonts w:asciiTheme="minorHAnsi" w:hAnsiTheme="minorHAnsi" w:cstheme="minorHAnsi"/>
            <w:sz w:val="22"/>
            <w:szCs w:val="20"/>
          </w:rPr>
          <w:t>are</w:t>
        </w:r>
        <w:r w:rsidR="00DB5AED" w:rsidRPr="00CA10C6">
          <w:rPr>
            <w:rFonts w:asciiTheme="minorHAnsi" w:hAnsiTheme="minorHAnsi" w:cstheme="minorHAnsi"/>
            <w:sz w:val="22"/>
            <w:szCs w:val="20"/>
          </w:rPr>
          <w:t xml:space="preserve"> not</w:t>
        </w:r>
        <w:r w:rsidR="00DB5AED">
          <w:rPr>
            <w:rFonts w:asciiTheme="minorHAnsi" w:hAnsiTheme="minorHAnsi" w:cstheme="minorHAnsi"/>
            <w:sz w:val="22"/>
            <w:szCs w:val="20"/>
          </w:rPr>
          <w:t xml:space="preserve"> to be</w:t>
        </w:r>
        <w:r w:rsidR="00DB5AED" w:rsidRPr="00CA10C6">
          <w:rPr>
            <w:rFonts w:asciiTheme="minorHAnsi" w:hAnsiTheme="minorHAnsi" w:cstheme="minorHAnsi"/>
            <w:sz w:val="22"/>
            <w:szCs w:val="20"/>
          </w:rPr>
          <w:t xml:space="preserve"> categorized within the fair value hierarchy, a reporting entity shall separately identify NAV (or its equivalent) as required under paragraphs </w:t>
        </w:r>
      </w:ins>
      <w:ins w:id="21" w:author="Oden, Wil" w:date="2025-05-21T13:03:00Z" w16du:dateUtc="2025-05-21T18:03:00Z">
        <w:r w:rsidR="00ED161C">
          <w:rPr>
            <w:rFonts w:asciiTheme="minorHAnsi" w:hAnsiTheme="minorHAnsi" w:cstheme="minorHAnsi"/>
            <w:sz w:val="22"/>
            <w:szCs w:val="20"/>
          </w:rPr>
          <w:t xml:space="preserve">68.b., </w:t>
        </w:r>
      </w:ins>
      <w:ins w:id="22" w:author="Oden, Wil" w:date="2025-05-21T13:01:00Z" w16du:dateUtc="2025-05-21T18:01:00Z">
        <w:r w:rsidR="00DB5AED">
          <w:rPr>
            <w:rFonts w:asciiTheme="minorHAnsi" w:hAnsiTheme="minorHAnsi" w:cstheme="minorHAnsi"/>
            <w:sz w:val="22"/>
            <w:szCs w:val="20"/>
          </w:rPr>
          <w:t>68.d.v.(b)</w:t>
        </w:r>
      </w:ins>
      <w:ins w:id="23" w:author="Oden, Wil" w:date="2025-05-21T13:03:00Z" w16du:dateUtc="2025-05-21T18:03:00Z">
        <w:r w:rsidR="00ED161C">
          <w:rPr>
            <w:rFonts w:asciiTheme="minorHAnsi" w:hAnsiTheme="minorHAnsi" w:cstheme="minorHAnsi"/>
            <w:sz w:val="22"/>
            <w:szCs w:val="20"/>
          </w:rPr>
          <w:t>,</w:t>
        </w:r>
      </w:ins>
      <w:ins w:id="24" w:author="Oden, Wil" w:date="2025-05-21T13:02:00Z" w16du:dateUtc="2025-05-21T18:02:00Z">
        <w:r w:rsidR="00004371">
          <w:rPr>
            <w:rFonts w:asciiTheme="minorHAnsi" w:hAnsiTheme="minorHAnsi" w:cstheme="minorHAnsi"/>
            <w:sz w:val="22"/>
            <w:szCs w:val="20"/>
          </w:rPr>
          <w:t xml:space="preserve"> and 68.d.v.(d)(1)</w:t>
        </w:r>
      </w:ins>
      <w:ins w:id="25" w:author="Oden, Wil" w:date="2025-05-21T13:01:00Z" w16du:dateUtc="2025-05-21T18:01:00Z">
        <w:r w:rsidR="00DB5AED" w:rsidRPr="00CA10C6">
          <w:rPr>
            <w:rFonts w:asciiTheme="minorHAnsi" w:hAnsiTheme="minorHAnsi" w:cstheme="minorHAnsi"/>
            <w:sz w:val="22"/>
            <w:szCs w:val="20"/>
          </w:rPr>
          <w:t xml:space="preserve"> to permit reconciliations.</w:t>
        </w:r>
      </w:ins>
    </w:p>
    <w:p w14:paraId="50BC3926" w14:textId="77777777" w:rsidR="002D2B5F" w:rsidRPr="004601DE" w:rsidRDefault="002D2B5F" w:rsidP="002D2B5F">
      <w:pPr>
        <w:jc w:val="both"/>
        <w:rPr>
          <w:rFonts w:asciiTheme="minorHAnsi" w:hAnsiTheme="minorHAnsi" w:cstheme="minorHAnsi"/>
          <w:sz w:val="22"/>
          <w:szCs w:val="20"/>
        </w:rPr>
      </w:pPr>
    </w:p>
    <w:p w14:paraId="5FE94F67" w14:textId="77777777" w:rsidR="002D2B5F" w:rsidRPr="004601DE" w:rsidRDefault="002D2B5F" w:rsidP="00720850">
      <w:pPr>
        <w:numPr>
          <w:ilvl w:val="0"/>
          <w:numId w:val="19"/>
        </w:numPr>
        <w:tabs>
          <w:tab w:val="clear" w:pos="108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14981224" w14:textId="77777777" w:rsidR="002D2B5F" w:rsidRPr="004601DE" w:rsidRDefault="002D2B5F" w:rsidP="002D2B5F">
      <w:pPr>
        <w:tabs>
          <w:tab w:val="num" w:pos="1440"/>
        </w:tabs>
        <w:ind w:left="720"/>
        <w:jc w:val="both"/>
        <w:rPr>
          <w:rFonts w:asciiTheme="minorHAnsi" w:hAnsiTheme="minorHAnsi" w:cstheme="minorHAnsi"/>
          <w:sz w:val="22"/>
          <w:szCs w:val="20"/>
        </w:rPr>
      </w:pPr>
    </w:p>
    <w:p w14:paraId="28FC9BE3" w14:textId="68F80448"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w:t>
      </w:r>
      <w:proofErr w:type="gramStart"/>
      <w:r w:rsidRPr="004601DE">
        <w:rPr>
          <w:rFonts w:asciiTheme="minorHAnsi" w:hAnsiTheme="minorHAnsi" w:cstheme="minorHAnsi"/>
          <w:sz w:val="22"/>
          <w:szCs w:val="20"/>
        </w:rPr>
        <w:t>, contributions by</w:t>
      </w:r>
      <w:proofErr w:type="gramEnd"/>
      <w:r w:rsidRPr="004601DE">
        <w:rPr>
          <w:rFonts w:asciiTheme="minorHAnsi" w:hAnsiTheme="minorHAnsi" w:cstheme="minorHAnsi"/>
          <w:sz w:val="22"/>
          <w:szCs w:val="20"/>
        </w:rPr>
        <w:t xml:space="preserve"> plan participants, benefits paid, business combinations, divestitures, and settlements.</w:t>
      </w:r>
      <w:r w:rsidR="00005145">
        <w:rPr>
          <w:rFonts w:asciiTheme="minorHAnsi" w:hAnsiTheme="minorHAnsi" w:cstheme="minorHAnsi"/>
          <w:sz w:val="22"/>
          <w:szCs w:val="20"/>
        </w:rPr>
        <w:t xml:space="preserve"> </w:t>
      </w:r>
    </w:p>
    <w:p w14:paraId="7DF51EC4" w14:textId="77777777" w:rsidR="002D2B5F" w:rsidRPr="004601DE" w:rsidRDefault="002D2B5F" w:rsidP="002D2B5F">
      <w:pPr>
        <w:tabs>
          <w:tab w:val="num" w:pos="1440"/>
        </w:tabs>
        <w:ind w:left="720"/>
        <w:jc w:val="both"/>
        <w:rPr>
          <w:rFonts w:asciiTheme="minorHAnsi" w:hAnsiTheme="minorHAnsi" w:cstheme="minorHAnsi"/>
          <w:sz w:val="22"/>
          <w:szCs w:val="20"/>
        </w:rPr>
      </w:pPr>
    </w:p>
    <w:p w14:paraId="3FAA3419" w14:textId="77777777"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The funded status of the plans and the amounts recognized in the statement of financial position, showing separately the assets and liabilities recognized.</w:t>
      </w:r>
    </w:p>
    <w:p w14:paraId="7F9D7653" w14:textId="77777777" w:rsidR="002D2B5F" w:rsidRPr="004601DE" w:rsidRDefault="002D2B5F" w:rsidP="002D2B5F">
      <w:pPr>
        <w:tabs>
          <w:tab w:val="num" w:pos="1440"/>
        </w:tabs>
        <w:ind w:left="720" w:hanging="360"/>
        <w:jc w:val="both"/>
        <w:rPr>
          <w:rFonts w:asciiTheme="minorHAnsi" w:hAnsiTheme="minorHAnsi" w:cstheme="minorHAnsi"/>
          <w:sz w:val="22"/>
          <w:szCs w:val="20"/>
        </w:rPr>
      </w:pPr>
    </w:p>
    <w:p w14:paraId="56D146C9" w14:textId="77777777"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The objectives of the disclosures about postretirement benefit plan assets are to provide users of financial statements with an understanding of:</w:t>
      </w:r>
    </w:p>
    <w:p w14:paraId="359577F1" w14:textId="77777777" w:rsidR="002D2B5F" w:rsidRPr="004601DE" w:rsidRDefault="002D2B5F" w:rsidP="002D2B5F">
      <w:pPr>
        <w:ind w:left="1440" w:hanging="720"/>
        <w:jc w:val="both"/>
        <w:rPr>
          <w:rFonts w:asciiTheme="minorHAnsi" w:hAnsiTheme="minorHAnsi" w:cstheme="minorHAnsi"/>
          <w:sz w:val="22"/>
          <w:szCs w:val="20"/>
        </w:rPr>
      </w:pPr>
    </w:p>
    <w:p w14:paraId="42273A1C"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lastRenderedPageBreak/>
        <w:t xml:space="preserve">How investment allocation decisions are made, including the factors that are pertinent to an understanding of investment policies and strategies </w:t>
      </w:r>
    </w:p>
    <w:p w14:paraId="75ED0AAD" w14:textId="77777777" w:rsidR="002D2B5F" w:rsidRPr="004601DE" w:rsidRDefault="002D2B5F" w:rsidP="002D2B5F">
      <w:pPr>
        <w:tabs>
          <w:tab w:val="num" w:pos="2160"/>
        </w:tabs>
        <w:ind w:hanging="540"/>
        <w:jc w:val="both"/>
        <w:rPr>
          <w:rFonts w:asciiTheme="minorHAnsi" w:hAnsiTheme="minorHAnsi" w:cstheme="minorHAnsi"/>
          <w:sz w:val="22"/>
          <w:szCs w:val="20"/>
        </w:rPr>
      </w:pPr>
    </w:p>
    <w:p w14:paraId="21BF8C21"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The classes of plan assets</w:t>
      </w:r>
    </w:p>
    <w:p w14:paraId="4C6F9C70"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70D15558"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The inputs and valuation techniques used to measure the fair value of plan assets</w:t>
      </w:r>
    </w:p>
    <w:p w14:paraId="29C3F6F3"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5DE583FE"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 xml:space="preserve">The effect of fair value measurements using significant unobservable inputs (Level 3) on changes in plan assets for the period </w:t>
      </w:r>
    </w:p>
    <w:p w14:paraId="49059E8F"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77A0B461"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 xml:space="preserve">Significant concentrations of risk within plan assets. </w:t>
      </w:r>
    </w:p>
    <w:p w14:paraId="6B34E4AC" w14:textId="77777777" w:rsidR="002D2B5F" w:rsidRPr="004601DE" w:rsidRDefault="002D2B5F" w:rsidP="002D2B5F">
      <w:pPr>
        <w:ind w:left="720" w:hanging="360"/>
        <w:jc w:val="both"/>
        <w:rPr>
          <w:rFonts w:asciiTheme="minorHAnsi" w:hAnsiTheme="minorHAnsi" w:cstheme="minorHAnsi"/>
          <w:sz w:val="22"/>
          <w:szCs w:val="20"/>
        </w:rPr>
      </w:pPr>
    </w:p>
    <w:p w14:paraId="67358900" w14:textId="77777777" w:rsidR="002D2B5F" w:rsidRPr="004601DE" w:rsidRDefault="002D2B5F" w:rsidP="002D2B5F">
      <w:pPr>
        <w:keepNext/>
        <w:keepLines/>
        <w:ind w:left="1440"/>
        <w:jc w:val="both"/>
        <w:rPr>
          <w:rFonts w:asciiTheme="minorHAnsi" w:hAnsiTheme="minorHAnsi" w:cstheme="minorHAnsi"/>
          <w:sz w:val="22"/>
          <w:szCs w:val="20"/>
        </w:rPr>
      </w:pPr>
      <w:r w:rsidRPr="004601DE">
        <w:rPr>
          <w:rFonts w:asciiTheme="minorHAnsi" w:hAnsiTheme="minorHAnsi" w:cstheme="minorHAnsi"/>
          <w:sz w:val="22"/>
          <w:szCs w:val="20"/>
        </w:rPr>
        <w:t>An employer shall consider those overall objectives in providing the following information about plan assets:</w:t>
      </w:r>
    </w:p>
    <w:p w14:paraId="0BD5C235" w14:textId="77777777" w:rsidR="002D2B5F" w:rsidRPr="004601DE" w:rsidRDefault="002D2B5F" w:rsidP="002D2B5F">
      <w:pPr>
        <w:keepNext/>
        <w:keepLines/>
        <w:ind w:left="1440"/>
        <w:jc w:val="both"/>
        <w:rPr>
          <w:rFonts w:asciiTheme="minorHAnsi" w:hAnsiTheme="minorHAnsi" w:cstheme="minorHAnsi"/>
          <w:sz w:val="22"/>
          <w:szCs w:val="20"/>
        </w:rPr>
      </w:pPr>
    </w:p>
    <w:p w14:paraId="228832BD" w14:textId="77777777" w:rsidR="002D2B5F" w:rsidRPr="004601DE" w:rsidRDefault="002D2B5F" w:rsidP="002D2B5F">
      <w:pPr>
        <w:keepNext/>
        <w:keepLines/>
        <w:numPr>
          <w:ilvl w:val="0"/>
          <w:numId w:val="20"/>
        </w:numPr>
        <w:tabs>
          <w:tab w:val="clear" w:pos="252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5E0F3B13" w14:textId="77777777" w:rsidR="002D2B5F" w:rsidRPr="004601DE" w:rsidRDefault="002D2B5F" w:rsidP="002D2B5F">
      <w:pPr>
        <w:tabs>
          <w:tab w:val="num" w:pos="2970"/>
        </w:tabs>
        <w:ind w:left="1080" w:hanging="360"/>
        <w:jc w:val="both"/>
        <w:rPr>
          <w:rFonts w:asciiTheme="minorHAnsi" w:hAnsiTheme="minorHAnsi" w:cstheme="minorHAnsi"/>
          <w:sz w:val="22"/>
          <w:szCs w:val="20"/>
        </w:rPr>
      </w:pPr>
    </w:p>
    <w:p w14:paraId="095A2D82" w14:textId="08E0E7CB"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The fair value</w:t>
      </w:r>
      <w:ins w:id="26" w:author="Oden, Wil" w:date="2025-05-21T12:54:00Z" w16du:dateUtc="2025-05-21T17:54:00Z">
        <w:r w:rsidRPr="002D2B5F">
          <w:rPr>
            <w:rFonts w:asciiTheme="minorHAnsi" w:hAnsiTheme="minorHAnsi" w:cstheme="minorHAnsi"/>
            <w:sz w:val="22"/>
            <w:szCs w:val="20"/>
          </w:rPr>
          <w:t xml:space="preserve"> </w:t>
        </w:r>
        <w:r w:rsidRPr="0044687F">
          <w:rPr>
            <w:rFonts w:asciiTheme="minorHAnsi" w:hAnsiTheme="minorHAnsi" w:cstheme="minorHAnsi"/>
            <w:sz w:val="22"/>
            <w:szCs w:val="20"/>
          </w:rPr>
          <w:t>or NAV</w:t>
        </w:r>
        <w:r w:rsidRPr="004601DE">
          <w:rPr>
            <w:rFonts w:asciiTheme="minorHAnsi" w:hAnsiTheme="minorHAnsi" w:cstheme="minorHAnsi"/>
            <w:sz w:val="22"/>
            <w:szCs w:val="20"/>
          </w:rPr>
          <w:t xml:space="preserve"> </w:t>
        </w:r>
      </w:ins>
      <w:r w:rsidRPr="004601DE">
        <w:rPr>
          <w:rFonts w:asciiTheme="minorHAnsi" w:hAnsiTheme="minorHAnsi" w:cstheme="minorHAnsi"/>
          <w:sz w:val="22"/>
          <w:szCs w:val="20"/>
        </w:rPr>
        <w:t xml:space="preserve"> of each class of plan assets as of each date for which a statement of financial position is presented. Asset classes shall be based on the nature and risks of assets in an employer’s plan(s). Examples of classes of assets could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68.d. in determining whether additional classes of plan assets or further disaggregation of classes should be disclosed.</w:t>
      </w:r>
    </w:p>
    <w:p w14:paraId="63909364" w14:textId="77777777" w:rsidR="002D2B5F" w:rsidRPr="004601DE" w:rsidRDefault="002D2B5F" w:rsidP="002D2B5F">
      <w:pPr>
        <w:tabs>
          <w:tab w:val="num" w:pos="2970"/>
        </w:tabs>
        <w:ind w:left="2160" w:hanging="720"/>
        <w:jc w:val="both"/>
        <w:rPr>
          <w:rFonts w:asciiTheme="minorHAnsi" w:hAnsiTheme="minorHAnsi" w:cstheme="minorHAnsi"/>
          <w:sz w:val="22"/>
          <w:szCs w:val="20"/>
        </w:rPr>
      </w:pPr>
    </w:p>
    <w:p w14:paraId="3C7341E3" w14:textId="77777777"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 xml:space="preserve">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w:t>
      </w:r>
      <w:proofErr w:type="gramStart"/>
      <w:r w:rsidRPr="004601DE">
        <w:rPr>
          <w:rFonts w:asciiTheme="minorHAnsi" w:hAnsiTheme="minorHAnsi" w:cstheme="minorHAnsi"/>
          <w:sz w:val="22"/>
          <w:szCs w:val="20"/>
        </w:rPr>
        <w:t>in order to</w:t>
      </w:r>
      <w:proofErr w:type="gramEnd"/>
      <w:r w:rsidRPr="004601DE">
        <w:rPr>
          <w:rFonts w:asciiTheme="minorHAnsi" w:hAnsiTheme="minorHAnsi" w:cstheme="minorHAnsi"/>
          <w:sz w:val="22"/>
          <w:szCs w:val="20"/>
        </w:rPr>
        <w:t xml:space="preserve"> reflect expectations of future returns, and how those adjustments were determined. The description should consider the classes of assets described in (b) above, as appropriate.</w:t>
      </w:r>
    </w:p>
    <w:p w14:paraId="2CB38426" w14:textId="77777777" w:rsidR="002D2B5F" w:rsidRPr="004601DE" w:rsidRDefault="002D2B5F" w:rsidP="002D2B5F">
      <w:pPr>
        <w:tabs>
          <w:tab w:val="num" w:pos="2970"/>
        </w:tabs>
        <w:ind w:left="1080" w:hanging="360"/>
        <w:jc w:val="both"/>
        <w:rPr>
          <w:rFonts w:asciiTheme="minorHAnsi" w:hAnsiTheme="minorHAnsi" w:cstheme="minorHAnsi"/>
          <w:sz w:val="22"/>
          <w:szCs w:val="20"/>
        </w:rPr>
      </w:pPr>
    </w:p>
    <w:p w14:paraId="7DE161BE" w14:textId="05DA79A4"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lastRenderedPageBreak/>
        <w:t>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4A6FC237" w14:textId="77777777" w:rsidR="002D2B5F" w:rsidRPr="004601DE" w:rsidRDefault="002D2B5F" w:rsidP="002D2B5F">
      <w:pPr>
        <w:tabs>
          <w:tab w:val="num" w:pos="2970"/>
        </w:tabs>
        <w:ind w:left="2160" w:hanging="720"/>
        <w:jc w:val="both"/>
        <w:rPr>
          <w:rFonts w:asciiTheme="minorHAnsi" w:hAnsiTheme="minorHAnsi" w:cstheme="minorHAnsi"/>
          <w:sz w:val="22"/>
          <w:szCs w:val="20"/>
        </w:rPr>
      </w:pPr>
    </w:p>
    <w:p w14:paraId="3C7A8C20" w14:textId="40686CF6" w:rsidR="002D2B5F" w:rsidRPr="004601DE" w:rsidRDefault="002D2B5F" w:rsidP="002D2B5F">
      <w:pPr>
        <w:numPr>
          <w:ilvl w:val="1"/>
          <w:numId w:val="20"/>
        </w:numPr>
        <w:tabs>
          <w:tab w:val="clear" w:pos="3240"/>
          <w:tab w:val="num" w:pos="2970"/>
          <w:tab w:val="num" w:pos="3600"/>
        </w:tabs>
        <w:ind w:left="3600" w:hanging="720"/>
        <w:jc w:val="both"/>
        <w:rPr>
          <w:rFonts w:asciiTheme="minorHAnsi" w:hAnsiTheme="minorHAnsi" w:cstheme="minorHAnsi"/>
          <w:sz w:val="22"/>
          <w:szCs w:val="20"/>
        </w:rPr>
      </w:pPr>
      <w:r w:rsidRPr="004601DE">
        <w:rPr>
          <w:rFonts w:asciiTheme="minorHAnsi" w:hAnsiTheme="minorHAnsi" w:cstheme="minorHAnsi"/>
          <w:sz w:val="22"/>
          <w:szCs w:val="20"/>
        </w:rPr>
        <w:t>The level within the fair value hierarchy in which the fair value measurements in their entirety fall,</w:t>
      </w:r>
      <w:r w:rsidR="00720850" w:rsidRPr="00645DF3">
        <w:rPr>
          <w:rStyle w:val="FootnoteReference"/>
        </w:rPr>
        <w:t>2</w:t>
      </w:r>
      <w:r w:rsidRPr="004601DE">
        <w:rPr>
          <w:rFonts w:asciiTheme="minorHAnsi" w:hAnsiTheme="minorHAnsi" w:cstheme="minorHAnsi"/>
          <w:sz w:val="22"/>
          <w:szCs w:val="20"/>
        </w:rPr>
        <w:t xml:space="preserve"> segregating fair value measurements using quoted prices in active markets for identical assets or liabilities (Level 1), significant other observable inputs (Level 2), and significant unobservable inputs (Level 3)</w:t>
      </w:r>
      <w:ins w:id="27" w:author="Oden, Wil" w:date="2025-05-21T12:54:00Z" w16du:dateUtc="2025-05-21T17:54:00Z">
        <w:r w:rsidRPr="0044687F">
          <w:rPr>
            <w:rFonts w:asciiTheme="minorHAnsi" w:hAnsiTheme="minorHAnsi" w:cstheme="minorHAnsi"/>
            <w:sz w:val="22"/>
            <w:szCs w:val="20"/>
          </w:rPr>
          <w:t xml:space="preserve">. Investments reported at net asset value (NAV) shall not be captured within the fair value </w:t>
        </w:r>
        <w:proofErr w:type="gramStart"/>
        <w:r w:rsidRPr="0044687F">
          <w:rPr>
            <w:rFonts w:asciiTheme="minorHAnsi" w:hAnsiTheme="minorHAnsi" w:cstheme="minorHAnsi"/>
            <w:sz w:val="22"/>
            <w:szCs w:val="20"/>
          </w:rPr>
          <w:t>hierarchy, but</w:t>
        </w:r>
        <w:proofErr w:type="gramEnd"/>
        <w:r w:rsidRPr="0044687F">
          <w:rPr>
            <w:rFonts w:asciiTheme="minorHAnsi" w:hAnsiTheme="minorHAnsi" w:cstheme="minorHAnsi"/>
            <w:sz w:val="22"/>
            <w:szCs w:val="20"/>
          </w:rPr>
          <w:t xml:space="preserve"> shall be separately identified.</w:t>
        </w:r>
      </w:ins>
    </w:p>
    <w:p w14:paraId="445E80CA" w14:textId="77777777" w:rsidR="002D2B5F" w:rsidRPr="004601DE" w:rsidRDefault="002D2B5F" w:rsidP="002D2B5F">
      <w:pPr>
        <w:tabs>
          <w:tab w:val="num" w:pos="2970"/>
          <w:tab w:val="num" w:pos="3600"/>
        </w:tabs>
        <w:ind w:left="2160" w:hanging="720"/>
        <w:jc w:val="both"/>
        <w:rPr>
          <w:rFonts w:asciiTheme="minorHAnsi" w:hAnsiTheme="minorHAnsi" w:cstheme="minorHAnsi"/>
          <w:sz w:val="22"/>
          <w:szCs w:val="20"/>
        </w:rPr>
      </w:pPr>
    </w:p>
    <w:p w14:paraId="787FA510" w14:textId="2E1CEA6D" w:rsidR="002D2B5F" w:rsidRDefault="002D2B5F" w:rsidP="002D2B5F">
      <w:pPr>
        <w:numPr>
          <w:ilvl w:val="1"/>
          <w:numId w:val="20"/>
        </w:numPr>
        <w:tabs>
          <w:tab w:val="clear" w:pos="3240"/>
          <w:tab w:val="num" w:pos="2970"/>
          <w:tab w:val="num" w:pos="3600"/>
        </w:tabs>
        <w:ind w:left="3600" w:hanging="720"/>
        <w:jc w:val="both"/>
        <w:rPr>
          <w:ins w:id="28" w:author="Oden, Wil" w:date="2025-05-21T12:54:00Z" w16du:dateUtc="2025-05-21T17:54:00Z"/>
          <w:rFonts w:asciiTheme="minorHAnsi" w:hAnsiTheme="minorHAnsi" w:cstheme="minorHAnsi"/>
          <w:sz w:val="22"/>
          <w:szCs w:val="20"/>
        </w:rPr>
      </w:pPr>
      <w:r w:rsidRPr="004601DE">
        <w:rPr>
          <w:rFonts w:asciiTheme="minorHAnsi" w:hAnsiTheme="minorHAnsi" w:cstheme="minorHAnsi"/>
          <w:sz w:val="22"/>
          <w:szCs w:val="20"/>
        </w:rPr>
        <w:t>Information about the valuation technique(s) and inputs used to measure fair value</w:t>
      </w:r>
      <w:ins w:id="29" w:author="Oden, Wil" w:date="2025-05-21T12:54:00Z" w16du:dateUtc="2025-05-21T17:54:00Z">
        <w:r w:rsidRPr="0044687F">
          <w:rPr>
            <w:rFonts w:asciiTheme="minorHAnsi" w:hAnsiTheme="minorHAnsi" w:cstheme="minorHAnsi"/>
            <w:sz w:val="22"/>
            <w:szCs w:val="20"/>
          </w:rPr>
          <w:t>, or the use of NAV,</w:t>
        </w:r>
      </w:ins>
      <w:r w:rsidRPr="004601DE">
        <w:rPr>
          <w:rFonts w:asciiTheme="minorHAnsi" w:hAnsiTheme="minorHAnsi" w:cstheme="minorHAnsi"/>
          <w:sz w:val="22"/>
          <w:szCs w:val="20"/>
        </w:rPr>
        <w:t xml:space="preserve"> and a discussion of changes in valuation techniques and inputs, if any, during the period.</w:t>
      </w:r>
    </w:p>
    <w:p w14:paraId="6B82F7F2" w14:textId="77777777" w:rsidR="002D2B5F" w:rsidRDefault="002D2B5F" w:rsidP="002D2B5F">
      <w:pPr>
        <w:pStyle w:val="ListParagraph"/>
        <w:rPr>
          <w:ins w:id="30" w:author="Oden, Wil" w:date="2025-05-21T12:54:00Z" w16du:dateUtc="2025-05-21T17:54:00Z"/>
          <w:rFonts w:asciiTheme="minorHAnsi" w:hAnsiTheme="minorHAnsi" w:cstheme="minorHAnsi"/>
          <w:sz w:val="22"/>
          <w:szCs w:val="20"/>
        </w:rPr>
      </w:pPr>
    </w:p>
    <w:p w14:paraId="21343932" w14:textId="25F4C825" w:rsidR="002D2B5F" w:rsidRPr="004601DE" w:rsidRDefault="002D2B5F" w:rsidP="002D2B5F">
      <w:pPr>
        <w:numPr>
          <w:ilvl w:val="1"/>
          <w:numId w:val="20"/>
        </w:numPr>
        <w:tabs>
          <w:tab w:val="clear" w:pos="3240"/>
          <w:tab w:val="num" w:pos="2970"/>
          <w:tab w:val="num" w:pos="3600"/>
        </w:tabs>
        <w:ind w:left="3600" w:hanging="720"/>
        <w:jc w:val="both"/>
        <w:rPr>
          <w:rFonts w:asciiTheme="minorHAnsi" w:hAnsiTheme="minorHAnsi" w:cstheme="minorHAnsi"/>
          <w:sz w:val="22"/>
          <w:szCs w:val="20"/>
        </w:rPr>
      </w:pPr>
      <w:ins w:id="31" w:author="Oden, Wil" w:date="2025-05-21T12:54:00Z" w16du:dateUtc="2025-05-21T17:54:00Z">
        <w:r w:rsidRPr="0044687F">
          <w:rPr>
            <w:rFonts w:asciiTheme="minorHAnsi" w:hAnsiTheme="minorHAnsi" w:cstheme="minorHAnsi"/>
            <w:sz w:val="22"/>
            <w:szCs w:val="20"/>
          </w:rPr>
          <w:t>Investments measured using the NAV practical expedient must also comply with the NAV disclosure requirements detailed within SSAP No. 100, paragraph 54.</w:t>
        </w:r>
      </w:ins>
    </w:p>
    <w:p w14:paraId="2D1CE514" w14:textId="77777777" w:rsidR="002D2B5F" w:rsidRDefault="002D2B5F" w:rsidP="00E76841">
      <w:pPr>
        <w:rPr>
          <w:rFonts w:asciiTheme="minorHAnsi" w:hAnsiTheme="minorHAnsi" w:cstheme="minorHAnsi"/>
          <w:b/>
          <w:sz w:val="22"/>
          <w:szCs w:val="22"/>
        </w:rPr>
      </w:pPr>
    </w:p>
    <w:p w14:paraId="7F9B0E0E" w14:textId="77777777" w:rsidR="002D2B5F" w:rsidRPr="004601DE" w:rsidRDefault="002D2B5F" w:rsidP="002D2B5F">
      <w:pPr>
        <w:jc w:val="both"/>
        <w:rPr>
          <w:rFonts w:asciiTheme="minorHAnsi" w:hAnsiTheme="minorHAnsi" w:cstheme="minorHAnsi"/>
          <w:sz w:val="22"/>
          <w:szCs w:val="20"/>
        </w:rPr>
      </w:pPr>
      <w:r w:rsidRPr="00720850">
        <w:rPr>
          <w:rFonts w:asciiTheme="minorHAnsi" w:hAnsiTheme="minorHAnsi" w:cstheme="minorHAnsi"/>
          <w:i/>
          <w:iCs/>
          <w:sz w:val="22"/>
          <w:szCs w:val="20"/>
          <w:u w:val="single"/>
        </w:rPr>
        <w:t>Footnote 2</w:t>
      </w:r>
      <w:r w:rsidRPr="0044687F">
        <w:rPr>
          <w:rFonts w:asciiTheme="minorHAnsi" w:hAnsiTheme="minorHAnsi" w:cstheme="minorHAnsi"/>
          <w:sz w:val="22"/>
          <w:szCs w:val="20"/>
        </w:rPr>
        <w:t xml:space="preserve"> - In some cases, the inputs used to measure fair value might fall </w:t>
      </w:r>
      <w:proofErr w:type="gramStart"/>
      <w:r w:rsidRPr="0044687F">
        <w:rPr>
          <w:rFonts w:asciiTheme="minorHAnsi" w:hAnsiTheme="minorHAnsi" w:cstheme="minorHAnsi"/>
          <w:sz w:val="22"/>
          <w:szCs w:val="20"/>
        </w:rPr>
        <w:t>in</w:t>
      </w:r>
      <w:proofErr w:type="gramEnd"/>
      <w:r w:rsidRPr="0044687F">
        <w:rPr>
          <w:rFonts w:asciiTheme="minorHAnsi" w:hAnsiTheme="minorHAnsi" w:cstheme="minorHAnsi"/>
          <w:sz w:val="22"/>
          <w:szCs w:val="20"/>
        </w:rPr>
        <w:t xml:space="preserve">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03A9FD94" w14:textId="77777777" w:rsidR="00205807" w:rsidRDefault="00205807" w:rsidP="00E76841">
      <w:pPr>
        <w:rPr>
          <w:rFonts w:asciiTheme="minorHAnsi" w:hAnsiTheme="minorHAnsi" w:cstheme="minorHAnsi"/>
          <w:b/>
          <w:sz w:val="22"/>
          <w:szCs w:val="22"/>
        </w:rPr>
      </w:pPr>
    </w:p>
    <w:p w14:paraId="44C21CB7" w14:textId="77777777" w:rsidR="00205807" w:rsidRPr="001E2B5D" w:rsidRDefault="00205807" w:rsidP="00E76841">
      <w:pPr>
        <w:rPr>
          <w:rFonts w:asciiTheme="minorHAnsi" w:hAnsiTheme="minorHAnsi" w:cstheme="minorHAnsi"/>
          <w:b/>
          <w:sz w:val="22"/>
          <w:szCs w:val="22"/>
        </w:rPr>
      </w:pPr>
    </w:p>
    <w:p w14:paraId="556BD7C7" w14:textId="04A121C9" w:rsidR="00AA1DC0" w:rsidRPr="001E2B5D" w:rsidRDefault="006A0E69" w:rsidP="008C79F6">
      <w:pPr>
        <w:rPr>
          <w:rFonts w:asciiTheme="minorHAnsi" w:hAnsiTheme="minorHAnsi" w:cstheme="minorHAnsi"/>
          <w:sz w:val="16"/>
          <w:szCs w:val="16"/>
        </w:rPr>
      </w:pPr>
      <w:r w:rsidRPr="001E2B5D">
        <w:rPr>
          <w:rFonts w:asciiTheme="minorHAnsi" w:hAnsiTheme="minorHAnsi" w:cstheme="minorHAnsi"/>
          <w:sz w:val="16"/>
          <w:szCs w:val="16"/>
        </w:rPr>
        <w:fldChar w:fldCharType="begin"/>
      </w:r>
      <w:r w:rsidRPr="001E2B5D">
        <w:rPr>
          <w:rFonts w:asciiTheme="minorHAnsi" w:hAnsiTheme="minorHAnsi" w:cstheme="minorHAnsi"/>
          <w:sz w:val="16"/>
          <w:szCs w:val="16"/>
        </w:rPr>
        <w:instrText xml:space="preserve"> FILENAME \p </w:instrText>
      </w:r>
      <w:r w:rsidRPr="001E2B5D">
        <w:rPr>
          <w:rFonts w:asciiTheme="minorHAnsi" w:hAnsiTheme="minorHAnsi" w:cstheme="minorHAnsi"/>
          <w:sz w:val="16"/>
          <w:szCs w:val="16"/>
        </w:rPr>
        <w:fldChar w:fldCharType="separate"/>
      </w:r>
      <w:r w:rsidR="00164C45">
        <w:rPr>
          <w:rFonts w:asciiTheme="minorHAnsi" w:hAnsiTheme="minorHAnsi" w:cstheme="minorHAnsi"/>
          <w:noProof/>
          <w:sz w:val="16"/>
          <w:szCs w:val="16"/>
        </w:rPr>
        <w:t>https://naiconline.sharepoint.com/teams/FRSStatutoryAccounting/National Meetings/A. National Meeting Materials/2025/08-11-25 Summer National Meeting/Meeting/D - 25-21 - Retirement Plan Assets Held at NAV.docx</w:t>
      </w:r>
      <w:r w:rsidRPr="001E2B5D">
        <w:rPr>
          <w:rFonts w:asciiTheme="minorHAnsi" w:hAnsiTheme="minorHAnsi" w:cstheme="minorHAnsi"/>
          <w:sz w:val="16"/>
          <w:szCs w:val="16"/>
        </w:rPr>
        <w:fldChar w:fldCharType="end"/>
      </w:r>
      <w:bookmarkEnd w:id="4"/>
    </w:p>
    <w:sectPr w:rsidR="00AA1DC0" w:rsidRPr="001E2B5D" w:rsidSect="006B116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4619" w14:textId="77777777" w:rsidR="002D1E49" w:rsidRPr="009D1C45" w:rsidRDefault="002D1E49">
      <w:r w:rsidRPr="009D1C45">
        <w:separator/>
      </w:r>
    </w:p>
  </w:endnote>
  <w:endnote w:type="continuationSeparator" w:id="0">
    <w:p w14:paraId="7DDDB69B" w14:textId="77777777" w:rsidR="002D1E49" w:rsidRPr="009D1C45" w:rsidRDefault="002D1E49">
      <w:r w:rsidRPr="009D1C45">
        <w:continuationSeparator/>
      </w:r>
    </w:p>
  </w:endnote>
  <w:endnote w:type="continuationNotice" w:id="1">
    <w:p w14:paraId="22FE7ADC" w14:textId="77777777" w:rsidR="002D1E49" w:rsidRPr="009D1C45" w:rsidRDefault="002D1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70D4318" w:rsidR="00817FE3" w:rsidRPr="009D1C45" w:rsidRDefault="00817FE3" w:rsidP="00E76841">
    <w:pPr>
      <w:pStyle w:val="Footer"/>
      <w:tabs>
        <w:tab w:val="clear" w:pos="4320"/>
        <w:tab w:val="center" w:pos="5040"/>
      </w:tabs>
      <w:rPr>
        <w:sz w:val="20"/>
      </w:rPr>
    </w:pPr>
    <w:r w:rsidRPr="009D1C45">
      <w:rPr>
        <w:sz w:val="20"/>
      </w:rPr>
      <w:t>© 202</w:t>
    </w:r>
    <w:r w:rsidR="00E76841">
      <w:rPr>
        <w:sz w:val="20"/>
      </w:rPr>
      <w:t>5</w:t>
    </w:r>
    <w:r w:rsidRPr="009D1C45">
      <w:rPr>
        <w:sz w:val="20"/>
      </w:rPr>
      <w:t xml:space="preserve"> National Association of Insurance Commissioners  </w:t>
    </w:r>
    <w:r w:rsidR="000A2DB8">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32" w:author="Oden, Wil" w:date="2024-02-12T12:14:00Z">
          <w:rPr>
            <w:rStyle w:val="PageNumber"/>
            <w:noProof/>
            <w:sz w:val="20"/>
          </w:rPr>
        </w:rPrChange>
      </w:rPr>
      <w:t>2</w:t>
    </w:r>
    <w:r w:rsidRPr="009D1C45">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33"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9625A" w14:textId="77777777" w:rsidR="002D1E49" w:rsidRPr="009D1C45" w:rsidRDefault="002D1E49">
      <w:r w:rsidRPr="009D1C45">
        <w:separator/>
      </w:r>
    </w:p>
  </w:footnote>
  <w:footnote w:type="continuationSeparator" w:id="0">
    <w:p w14:paraId="07A444F0" w14:textId="77777777" w:rsidR="002D1E49" w:rsidRPr="009D1C45" w:rsidRDefault="002D1E49">
      <w:r w:rsidRPr="009D1C45">
        <w:continuationSeparator/>
      </w:r>
    </w:p>
  </w:footnote>
  <w:footnote w:type="continuationNotice" w:id="1">
    <w:p w14:paraId="35888517" w14:textId="77777777" w:rsidR="002D1E49" w:rsidRPr="009D1C45" w:rsidRDefault="002D1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35A98" w14:textId="40200AEE" w:rsidR="00802228" w:rsidRPr="00802228" w:rsidRDefault="00164C45">
    <w:pPr>
      <w:pStyle w:val="Header"/>
      <w:jc w:val="right"/>
      <w:rPr>
        <w:b/>
        <w:sz w:val="20"/>
      </w:rPr>
    </w:pPr>
    <w:r>
      <w:rPr>
        <w:b/>
        <w:sz w:val="20"/>
      </w:rPr>
      <w:t>Attachment D</w:t>
    </w:r>
  </w:p>
  <w:p w14:paraId="14FEED1A" w14:textId="46D9B0E0" w:rsidR="00817FE3" w:rsidRPr="009D1C45" w:rsidRDefault="00817FE3">
    <w:pPr>
      <w:pStyle w:val="Header"/>
      <w:jc w:val="right"/>
      <w:rPr>
        <w:bCs/>
        <w:sz w:val="20"/>
      </w:rPr>
    </w:pPr>
    <w:r w:rsidRPr="009D1C45">
      <w:rPr>
        <w:bCs/>
        <w:sz w:val="20"/>
      </w:rPr>
      <w:t>Ref #20</w:t>
    </w:r>
    <w:r w:rsidR="008B4FC3" w:rsidRPr="009D1C45">
      <w:rPr>
        <w:bCs/>
        <w:sz w:val="20"/>
      </w:rPr>
      <w:t>2</w:t>
    </w:r>
    <w:r w:rsidR="00E27661">
      <w:rPr>
        <w:bCs/>
        <w:sz w:val="20"/>
      </w:rPr>
      <w:t>5</w:t>
    </w:r>
    <w:r w:rsidR="008B4FC3" w:rsidRPr="009D1C45">
      <w:rPr>
        <w:bCs/>
        <w:sz w:val="20"/>
      </w:rPr>
      <w:t>-</w:t>
    </w:r>
    <w:r w:rsidR="00164C45">
      <w:rPr>
        <w:bCs/>
        <w:sz w:val="20"/>
      </w:rPr>
      <w:t>21</w:t>
    </w:r>
  </w:p>
  <w:p w14:paraId="12DAC63B" w14:textId="77777777" w:rsidR="00817FE3" w:rsidRPr="009D1C45"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19226" w14:textId="2858334F"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2D3180" w:rsidRPr="009D1C45">
      <w:rPr>
        <w:bCs/>
        <w:sz w:val="20"/>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DF92EB0"/>
    <w:multiLevelType w:val="hybridMultilevel"/>
    <w:tmpl w:val="E9C02032"/>
    <w:lvl w:ilvl="0" w:tplc="9C1C60C2">
      <w:start w:val="1"/>
      <w:numFmt w:val="lowerLetter"/>
      <w:lvlText w:val="(%1)"/>
      <w:lvlJc w:val="left"/>
      <w:pPr>
        <w:tabs>
          <w:tab w:val="num" w:pos="2520"/>
        </w:tabs>
        <w:ind w:left="2520" w:hanging="360"/>
      </w:pPr>
      <w:rPr>
        <w:rFonts w:hint="default"/>
      </w:rPr>
    </w:lvl>
    <w:lvl w:ilvl="1" w:tplc="64C8A2D0">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F21124C"/>
    <w:multiLevelType w:val="hybridMultilevel"/>
    <w:tmpl w:val="E9C02032"/>
    <w:lvl w:ilvl="0" w:tplc="FFFFFFFF">
      <w:start w:val="1"/>
      <w:numFmt w:val="lowerLetter"/>
      <w:lvlText w:val="(%1)"/>
      <w:lvlJc w:val="left"/>
      <w:pPr>
        <w:tabs>
          <w:tab w:val="num" w:pos="2520"/>
        </w:tabs>
        <w:ind w:left="2520" w:hanging="360"/>
      </w:pPr>
      <w:rPr>
        <w:rFonts w:hint="default"/>
      </w:rPr>
    </w:lvl>
    <w:lvl w:ilvl="1" w:tplc="FFFFFFFF">
      <w:start w:val="1"/>
      <w:numFmt w:val="decimal"/>
      <w:lvlText w:val="(%2)"/>
      <w:lvlJc w:val="left"/>
      <w:pPr>
        <w:tabs>
          <w:tab w:val="num" w:pos="3240"/>
        </w:tabs>
        <w:ind w:left="3240" w:hanging="360"/>
      </w:pPr>
      <w:rPr>
        <w:rFonts w:hint="default"/>
      </w:r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5" w15:restartNumberingAfterBreak="0">
    <w:nsid w:val="15D23FFE"/>
    <w:multiLevelType w:val="multilevel"/>
    <w:tmpl w:val="94A02C5E"/>
    <w:lvl w:ilvl="0">
      <w:start w:val="66"/>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D68586A"/>
    <w:multiLevelType w:val="hybridMultilevel"/>
    <w:tmpl w:val="E9C02032"/>
    <w:lvl w:ilvl="0" w:tplc="FFFFFFFF">
      <w:start w:val="1"/>
      <w:numFmt w:val="lowerLetter"/>
      <w:lvlText w:val="(%1)"/>
      <w:lvlJc w:val="left"/>
      <w:pPr>
        <w:tabs>
          <w:tab w:val="num" w:pos="2520"/>
        </w:tabs>
        <w:ind w:left="2520" w:hanging="360"/>
      </w:pPr>
      <w:rPr>
        <w:rFonts w:hint="default"/>
      </w:rPr>
    </w:lvl>
    <w:lvl w:ilvl="1" w:tplc="FFFFFFFF">
      <w:start w:val="1"/>
      <w:numFmt w:val="decimal"/>
      <w:lvlText w:val="(%2)"/>
      <w:lvlJc w:val="left"/>
      <w:pPr>
        <w:tabs>
          <w:tab w:val="num" w:pos="3240"/>
        </w:tabs>
        <w:ind w:left="3240" w:hanging="360"/>
      </w:pPr>
      <w:rPr>
        <w:rFonts w:hint="default"/>
      </w:r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7" w15:restartNumberingAfterBreak="0">
    <w:nsid w:val="232048D7"/>
    <w:multiLevelType w:val="hybridMultilevel"/>
    <w:tmpl w:val="24D41EB4"/>
    <w:lvl w:ilvl="0" w:tplc="3FD2A930">
      <w:start w:val="1"/>
      <w:numFmt w:val="lowerLetter"/>
      <w:lvlText w:val="%1."/>
      <w:lvlJc w:val="left"/>
      <w:pPr>
        <w:tabs>
          <w:tab w:val="num" w:pos="1080"/>
        </w:tabs>
        <w:ind w:left="1080" w:hanging="360"/>
      </w:pPr>
      <w:rPr>
        <w:rFonts w:hint="default"/>
      </w:rPr>
    </w:lvl>
    <w:lvl w:ilvl="1" w:tplc="E6724E0A">
      <w:start w:val="1"/>
      <w:numFmt w:val="lowerRoman"/>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3E703CD"/>
    <w:multiLevelType w:val="hybridMultilevel"/>
    <w:tmpl w:val="98E8892E"/>
    <w:lvl w:ilvl="0" w:tplc="64C8A2D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EAC0FBF"/>
    <w:multiLevelType w:val="hybridMultilevel"/>
    <w:tmpl w:val="C912462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6E743D6"/>
    <w:multiLevelType w:val="multilevel"/>
    <w:tmpl w:val="62329AD4"/>
    <w:lvl w:ilvl="0">
      <w:start w:val="66"/>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550437D3"/>
    <w:multiLevelType w:val="hybridMultilevel"/>
    <w:tmpl w:val="98E8892E"/>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 w15:restartNumberingAfterBreak="0">
    <w:nsid w:val="57EF30BC"/>
    <w:multiLevelType w:val="hybridMultilevel"/>
    <w:tmpl w:val="24D41EB4"/>
    <w:lvl w:ilvl="0" w:tplc="FFFFFFFF">
      <w:start w:val="1"/>
      <w:numFmt w:val="lowerLetter"/>
      <w:lvlText w:val="%1."/>
      <w:lvlJc w:val="left"/>
      <w:pPr>
        <w:tabs>
          <w:tab w:val="num" w:pos="1080"/>
        </w:tabs>
        <w:ind w:left="1080" w:hanging="360"/>
      </w:pPr>
      <w:rPr>
        <w:rFonts w:hint="default"/>
      </w:rPr>
    </w:lvl>
    <w:lvl w:ilvl="1" w:tplc="FFFFFFFF">
      <w:start w:val="1"/>
      <w:numFmt w:val="lowerRoman"/>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6674471"/>
    <w:multiLevelType w:val="hybridMultilevel"/>
    <w:tmpl w:val="CA828470"/>
    <w:lvl w:ilvl="0" w:tplc="D2D6114E">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678580B"/>
    <w:multiLevelType w:val="hybridMultilevel"/>
    <w:tmpl w:val="617063BC"/>
    <w:lvl w:ilvl="0" w:tplc="FFFFFFFF">
      <w:start w:val="1"/>
      <w:numFmt w:val="lowerLetter"/>
      <w:lvlText w:val="(%1)"/>
      <w:lvlJc w:val="left"/>
      <w:pPr>
        <w:tabs>
          <w:tab w:val="num" w:pos="2520"/>
        </w:tabs>
        <w:ind w:left="2520" w:hanging="360"/>
      </w:pPr>
      <w:rPr>
        <w:rFonts w:hint="default"/>
      </w:rPr>
    </w:lvl>
    <w:lvl w:ilvl="1" w:tplc="FFFFFFFF">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6" w15:restartNumberingAfterBreak="0">
    <w:nsid w:val="75064B82"/>
    <w:multiLevelType w:val="hybridMultilevel"/>
    <w:tmpl w:val="F6606714"/>
    <w:lvl w:ilvl="0" w:tplc="8506D7C8">
      <w:start w:val="68"/>
      <w:numFmt w:val="decimal"/>
      <w:lvlText w:val="%1."/>
      <w:lvlJc w:val="left"/>
      <w:pPr>
        <w:ind w:left="0" w:firstLine="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2231DD"/>
    <w:multiLevelType w:val="singleLevel"/>
    <w:tmpl w:val="43BE448C"/>
    <w:lvl w:ilvl="0">
      <w:start w:val="68"/>
      <w:numFmt w:val="decimal"/>
      <w:lvlText w:val="%1."/>
      <w:lvlJc w:val="left"/>
      <w:pPr>
        <w:ind w:left="0" w:firstLine="0"/>
      </w:pPr>
      <w:rPr>
        <w:rFonts w:hint="default"/>
        <w:sz w:val="22"/>
        <w:szCs w:val="22"/>
      </w:rPr>
    </w:lvl>
  </w:abstractNum>
  <w:abstractNum w:abstractNumId="18" w15:restartNumberingAfterBreak="0">
    <w:nsid w:val="7A490C7F"/>
    <w:multiLevelType w:val="hybridMultilevel"/>
    <w:tmpl w:val="617063BC"/>
    <w:lvl w:ilvl="0" w:tplc="EADEF558">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7DBC5D86"/>
    <w:multiLevelType w:val="hybridMultilevel"/>
    <w:tmpl w:val="C67AD7BE"/>
    <w:lvl w:ilvl="0" w:tplc="0B806CB2">
      <w:start w:val="4"/>
      <w:numFmt w:val="decimal"/>
      <w:pStyle w:val="ListContinued"/>
      <w:lvlText w:val="%1."/>
      <w:lvlJc w:val="left"/>
      <w:pPr>
        <w:ind w:left="360" w:hanging="360"/>
      </w:pPr>
      <w:rPr>
        <w:rFonts w:hint="default"/>
        <w:b w:val="0"/>
        <w:bCs w:val="0"/>
      </w:rPr>
    </w:lvl>
    <w:lvl w:ilvl="1" w:tplc="950C863A">
      <w:start w:val="1"/>
      <w:numFmt w:val="lowerLetter"/>
      <w:lvlText w:val="%2."/>
      <w:lvlJc w:val="left"/>
      <w:pPr>
        <w:ind w:left="1080" w:hanging="360"/>
      </w:pPr>
      <w:rPr>
        <w:b w:val="0"/>
        <w:bCs w:val="0"/>
      </w:rPr>
    </w:lvl>
    <w:lvl w:ilvl="2" w:tplc="9D347190">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8589487">
    <w:abstractNumId w:val="13"/>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308632238">
    <w:abstractNumId w:val="19"/>
    <w:lvlOverride w:ilvl="0">
      <w:startOverride w:val="20"/>
    </w:lvlOverride>
  </w:num>
  <w:num w:numId="6" w16cid:durableId="1009333679">
    <w:abstractNumId w:val="19"/>
  </w:num>
  <w:num w:numId="7" w16cid:durableId="394201975">
    <w:abstractNumId w:val="19"/>
    <w:lvlOverride w:ilvl="0">
      <w:startOverride w:val="20"/>
    </w:lvlOverride>
  </w:num>
  <w:num w:numId="8" w16cid:durableId="844438108">
    <w:abstractNumId w:val="14"/>
  </w:num>
  <w:num w:numId="9" w16cid:durableId="1607927016">
    <w:abstractNumId w:val="9"/>
  </w:num>
  <w:num w:numId="10" w16cid:durableId="347371118">
    <w:abstractNumId w:val="5"/>
  </w:num>
  <w:num w:numId="11" w16cid:durableId="242375242">
    <w:abstractNumId w:val="18"/>
  </w:num>
  <w:num w:numId="12" w16cid:durableId="1993631788">
    <w:abstractNumId w:val="8"/>
  </w:num>
  <w:num w:numId="13" w16cid:durableId="740062777">
    <w:abstractNumId w:val="17"/>
  </w:num>
  <w:num w:numId="14" w16cid:durableId="1405956837">
    <w:abstractNumId w:val="7"/>
  </w:num>
  <w:num w:numId="15" w16cid:durableId="111290310">
    <w:abstractNumId w:val="3"/>
  </w:num>
  <w:num w:numId="16" w16cid:durableId="672993170">
    <w:abstractNumId w:val="6"/>
  </w:num>
  <w:num w:numId="17" w16cid:durableId="1439791568">
    <w:abstractNumId w:val="16"/>
  </w:num>
  <w:num w:numId="18" w16cid:durableId="682168942">
    <w:abstractNumId w:val="10"/>
  </w:num>
  <w:num w:numId="19" w16cid:durableId="1270315164">
    <w:abstractNumId w:val="12"/>
  </w:num>
  <w:num w:numId="20" w16cid:durableId="284042838">
    <w:abstractNumId w:val="4"/>
  </w:num>
  <w:num w:numId="21" w16cid:durableId="1612276136">
    <w:abstractNumId w:val="11"/>
  </w:num>
  <w:num w:numId="22" w16cid:durableId="1935547728">
    <w:abstractNumId w:val="1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18EF"/>
    <w:rsid w:val="000021B7"/>
    <w:rsid w:val="00004371"/>
    <w:rsid w:val="00004652"/>
    <w:rsid w:val="000047AD"/>
    <w:rsid w:val="00004A4C"/>
    <w:rsid w:val="00005022"/>
    <w:rsid w:val="00005145"/>
    <w:rsid w:val="00006952"/>
    <w:rsid w:val="00007FAB"/>
    <w:rsid w:val="00015AEA"/>
    <w:rsid w:val="00015CBE"/>
    <w:rsid w:val="00016321"/>
    <w:rsid w:val="000171B1"/>
    <w:rsid w:val="000175B2"/>
    <w:rsid w:val="000213FE"/>
    <w:rsid w:val="00023329"/>
    <w:rsid w:val="0002510F"/>
    <w:rsid w:val="00025C21"/>
    <w:rsid w:val="000308A3"/>
    <w:rsid w:val="00031BBB"/>
    <w:rsid w:val="00032949"/>
    <w:rsid w:val="00032CF6"/>
    <w:rsid w:val="00033507"/>
    <w:rsid w:val="00034B2F"/>
    <w:rsid w:val="0003513F"/>
    <w:rsid w:val="00035C40"/>
    <w:rsid w:val="00035EEE"/>
    <w:rsid w:val="00037EDF"/>
    <w:rsid w:val="00037FDC"/>
    <w:rsid w:val="00041F40"/>
    <w:rsid w:val="0004258A"/>
    <w:rsid w:val="00042EC6"/>
    <w:rsid w:val="0004326B"/>
    <w:rsid w:val="00050868"/>
    <w:rsid w:val="00052158"/>
    <w:rsid w:val="000530E7"/>
    <w:rsid w:val="00053F57"/>
    <w:rsid w:val="0005502C"/>
    <w:rsid w:val="0005520D"/>
    <w:rsid w:val="0005726B"/>
    <w:rsid w:val="000579B6"/>
    <w:rsid w:val="000618CA"/>
    <w:rsid w:val="00061DA3"/>
    <w:rsid w:val="00062300"/>
    <w:rsid w:val="00062321"/>
    <w:rsid w:val="00063F4B"/>
    <w:rsid w:val="000673AF"/>
    <w:rsid w:val="000719A4"/>
    <w:rsid w:val="000732B5"/>
    <w:rsid w:val="0007490A"/>
    <w:rsid w:val="00075013"/>
    <w:rsid w:val="00075C2F"/>
    <w:rsid w:val="000760F9"/>
    <w:rsid w:val="00076F40"/>
    <w:rsid w:val="00076F61"/>
    <w:rsid w:val="00082951"/>
    <w:rsid w:val="00082A41"/>
    <w:rsid w:val="0008381B"/>
    <w:rsid w:val="000846B1"/>
    <w:rsid w:val="00084993"/>
    <w:rsid w:val="00086C52"/>
    <w:rsid w:val="00091380"/>
    <w:rsid w:val="00093137"/>
    <w:rsid w:val="000949CB"/>
    <w:rsid w:val="000949E7"/>
    <w:rsid w:val="00094A60"/>
    <w:rsid w:val="000954DC"/>
    <w:rsid w:val="00095A99"/>
    <w:rsid w:val="000967FA"/>
    <w:rsid w:val="000973F0"/>
    <w:rsid w:val="00097C0D"/>
    <w:rsid w:val="000A1F00"/>
    <w:rsid w:val="000A2DB8"/>
    <w:rsid w:val="000A3CA8"/>
    <w:rsid w:val="000A5CA1"/>
    <w:rsid w:val="000A6013"/>
    <w:rsid w:val="000A6317"/>
    <w:rsid w:val="000A72A2"/>
    <w:rsid w:val="000B1D92"/>
    <w:rsid w:val="000C16E8"/>
    <w:rsid w:val="000C5290"/>
    <w:rsid w:val="000C58E8"/>
    <w:rsid w:val="000C640D"/>
    <w:rsid w:val="000D01FB"/>
    <w:rsid w:val="000D0FF8"/>
    <w:rsid w:val="000D165C"/>
    <w:rsid w:val="000D2B52"/>
    <w:rsid w:val="000D2BF4"/>
    <w:rsid w:val="000D4343"/>
    <w:rsid w:val="000D64FC"/>
    <w:rsid w:val="000D6AE8"/>
    <w:rsid w:val="000D6E6C"/>
    <w:rsid w:val="000D7DAD"/>
    <w:rsid w:val="000E0965"/>
    <w:rsid w:val="000E1131"/>
    <w:rsid w:val="000E16CA"/>
    <w:rsid w:val="000E1B15"/>
    <w:rsid w:val="000E23A6"/>
    <w:rsid w:val="000F1ACA"/>
    <w:rsid w:val="000F55BE"/>
    <w:rsid w:val="00101918"/>
    <w:rsid w:val="00103F07"/>
    <w:rsid w:val="00107A2C"/>
    <w:rsid w:val="001109B7"/>
    <w:rsid w:val="00111F26"/>
    <w:rsid w:val="0011265B"/>
    <w:rsid w:val="001126DC"/>
    <w:rsid w:val="001136D9"/>
    <w:rsid w:val="001149F2"/>
    <w:rsid w:val="00115220"/>
    <w:rsid w:val="00121325"/>
    <w:rsid w:val="0012149C"/>
    <w:rsid w:val="001218F4"/>
    <w:rsid w:val="00122081"/>
    <w:rsid w:val="00122CAA"/>
    <w:rsid w:val="001238FE"/>
    <w:rsid w:val="00124A93"/>
    <w:rsid w:val="00124F6B"/>
    <w:rsid w:val="00126E8D"/>
    <w:rsid w:val="00133830"/>
    <w:rsid w:val="00134059"/>
    <w:rsid w:val="00134B8D"/>
    <w:rsid w:val="0013539B"/>
    <w:rsid w:val="0013542D"/>
    <w:rsid w:val="00135AE6"/>
    <w:rsid w:val="00136CE8"/>
    <w:rsid w:val="00136FFF"/>
    <w:rsid w:val="001370D5"/>
    <w:rsid w:val="00140276"/>
    <w:rsid w:val="001413C7"/>
    <w:rsid w:val="00142D01"/>
    <w:rsid w:val="0014526B"/>
    <w:rsid w:val="00147B7A"/>
    <w:rsid w:val="00152636"/>
    <w:rsid w:val="00153262"/>
    <w:rsid w:val="0015541D"/>
    <w:rsid w:val="00156614"/>
    <w:rsid w:val="00156982"/>
    <w:rsid w:val="00157F0C"/>
    <w:rsid w:val="00161780"/>
    <w:rsid w:val="00162694"/>
    <w:rsid w:val="00163869"/>
    <w:rsid w:val="0016390B"/>
    <w:rsid w:val="00164C45"/>
    <w:rsid w:val="00165323"/>
    <w:rsid w:val="001653AE"/>
    <w:rsid w:val="00166854"/>
    <w:rsid w:val="00167AE8"/>
    <w:rsid w:val="00167B15"/>
    <w:rsid w:val="00171212"/>
    <w:rsid w:val="001717B8"/>
    <w:rsid w:val="00174B14"/>
    <w:rsid w:val="00176089"/>
    <w:rsid w:val="001767CC"/>
    <w:rsid w:val="00180837"/>
    <w:rsid w:val="00180CC7"/>
    <w:rsid w:val="0018185D"/>
    <w:rsid w:val="001819E3"/>
    <w:rsid w:val="00184144"/>
    <w:rsid w:val="001841DE"/>
    <w:rsid w:val="0018487D"/>
    <w:rsid w:val="00184969"/>
    <w:rsid w:val="001852BB"/>
    <w:rsid w:val="00186D37"/>
    <w:rsid w:val="00190A36"/>
    <w:rsid w:val="00192524"/>
    <w:rsid w:val="0019395E"/>
    <w:rsid w:val="00193AA4"/>
    <w:rsid w:val="00193D47"/>
    <w:rsid w:val="0019439E"/>
    <w:rsid w:val="0019505A"/>
    <w:rsid w:val="001950CF"/>
    <w:rsid w:val="00196486"/>
    <w:rsid w:val="00196790"/>
    <w:rsid w:val="001A1779"/>
    <w:rsid w:val="001A1A85"/>
    <w:rsid w:val="001A26AB"/>
    <w:rsid w:val="001A2E48"/>
    <w:rsid w:val="001A3510"/>
    <w:rsid w:val="001A56AE"/>
    <w:rsid w:val="001A640D"/>
    <w:rsid w:val="001A6AF8"/>
    <w:rsid w:val="001A706A"/>
    <w:rsid w:val="001B1CAD"/>
    <w:rsid w:val="001B2597"/>
    <w:rsid w:val="001B3138"/>
    <w:rsid w:val="001B3140"/>
    <w:rsid w:val="001B7680"/>
    <w:rsid w:val="001C11B0"/>
    <w:rsid w:val="001C316C"/>
    <w:rsid w:val="001C32EF"/>
    <w:rsid w:val="001C3DBF"/>
    <w:rsid w:val="001C7133"/>
    <w:rsid w:val="001C72F6"/>
    <w:rsid w:val="001C7EA3"/>
    <w:rsid w:val="001D0EFD"/>
    <w:rsid w:val="001D2FA1"/>
    <w:rsid w:val="001D33C8"/>
    <w:rsid w:val="001E01E1"/>
    <w:rsid w:val="001E0795"/>
    <w:rsid w:val="001E1EE3"/>
    <w:rsid w:val="001E2544"/>
    <w:rsid w:val="001E2B5D"/>
    <w:rsid w:val="001E5CA8"/>
    <w:rsid w:val="001E62A5"/>
    <w:rsid w:val="001E64F7"/>
    <w:rsid w:val="001F1EEC"/>
    <w:rsid w:val="001F1F8B"/>
    <w:rsid w:val="001F2089"/>
    <w:rsid w:val="001F2E0D"/>
    <w:rsid w:val="001F3CF4"/>
    <w:rsid w:val="001F46EB"/>
    <w:rsid w:val="001F48BD"/>
    <w:rsid w:val="001F5D87"/>
    <w:rsid w:val="001F5FA2"/>
    <w:rsid w:val="001F70AF"/>
    <w:rsid w:val="001F7290"/>
    <w:rsid w:val="00200640"/>
    <w:rsid w:val="0020227E"/>
    <w:rsid w:val="00203FF7"/>
    <w:rsid w:val="002046F5"/>
    <w:rsid w:val="00205115"/>
    <w:rsid w:val="00205807"/>
    <w:rsid w:val="00206139"/>
    <w:rsid w:val="002107F5"/>
    <w:rsid w:val="00210811"/>
    <w:rsid w:val="002130E6"/>
    <w:rsid w:val="0021400E"/>
    <w:rsid w:val="00216E2D"/>
    <w:rsid w:val="00223B9C"/>
    <w:rsid w:val="00224871"/>
    <w:rsid w:val="002255D0"/>
    <w:rsid w:val="00226551"/>
    <w:rsid w:val="00226956"/>
    <w:rsid w:val="00226ECD"/>
    <w:rsid w:val="00227E96"/>
    <w:rsid w:val="00231259"/>
    <w:rsid w:val="00231CC4"/>
    <w:rsid w:val="0023231E"/>
    <w:rsid w:val="00235AF2"/>
    <w:rsid w:val="00235B51"/>
    <w:rsid w:val="00242183"/>
    <w:rsid w:val="00243A4A"/>
    <w:rsid w:val="00243BE3"/>
    <w:rsid w:val="00251A31"/>
    <w:rsid w:val="00253B3C"/>
    <w:rsid w:val="002540FD"/>
    <w:rsid w:val="00254BFA"/>
    <w:rsid w:val="0025634D"/>
    <w:rsid w:val="00256D57"/>
    <w:rsid w:val="00257265"/>
    <w:rsid w:val="002572C9"/>
    <w:rsid w:val="00257949"/>
    <w:rsid w:val="00261273"/>
    <w:rsid w:val="00261D14"/>
    <w:rsid w:val="002634BA"/>
    <w:rsid w:val="00266546"/>
    <w:rsid w:val="0027354E"/>
    <w:rsid w:val="00274AE1"/>
    <w:rsid w:val="00275405"/>
    <w:rsid w:val="00275ADD"/>
    <w:rsid w:val="00276096"/>
    <w:rsid w:val="00276796"/>
    <w:rsid w:val="002810A4"/>
    <w:rsid w:val="00284073"/>
    <w:rsid w:val="0028530D"/>
    <w:rsid w:val="0028601C"/>
    <w:rsid w:val="002869E4"/>
    <w:rsid w:val="00292678"/>
    <w:rsid w:val="00292EC3"/>
    <w:rsid w:val="00293C9B"/>
    <w:rsid w:val="002952EA"/>
    <w:rsid w:val="00296A58"/>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765"/>
    <w:rsid w:val="002C0D9C"/>
    <w:rsid w:val="002C1B3F"/>
    <w:rsid w:val="002C3CF8"/>
    <w:rsid w:val="002C47AB"/>
    <w:rsid w:val="002C5F30"/>
    <w:rsid w:val="002C6392"/>
    <w:rsid w:val="002C6499"/>
    <w:rsid w:val="002D1E49"/>
    <w:rsid w:val="002D2B5F"/>
    <w:rsid w:val="002D3180"/>
    <w:rsid w:val="002D393E"/>
    <w:rsid w:val="002D3B2E"/>
    <w:rsid w:val="002D40FB"/>
    <w:rsid w:val="002D4420"/>
    <w:rsid w:val="002D627B"/>
    <w:rsid w:val="002D67DF"/>
    <w:rsid w:val="002D70E6"/>
    <w:rsid w:val="002D781C"/>
    <w:rsid w:val="002E0FBF"/>
    <w:rsid w:val="002E102A"/>
    <w:rsid w:val="002E221F"/>
    <w:rsid w:val="002E24A7"/>
    <w:rsid w:val="002E2D48"/>
    <w:rsid w:val="002E33A6"/>
    <w:rsid w:val="002E5B28"/>
    <w:rsid w:val="002E6C1C"/>
    <w:rsid w:val="002F27DB"/>
    <w:rsid w:val="002F4C71"/>
    <w:rsid w:val="002F54AF"/>
    <w:rsid w:val="002F5DAE"/>
    <w:rsid w:val="002F6064"/>
    <w:rsid w:val="002F6DAA"/>
    <w:rsid w:val="002F6FF9"/>
    <w:rsid w:val="003001AD"/>
    <w:rsid w:val="0030229D"/>
    <w:rsid w:val="003032E6"/>
    <w:rsid w:val="003042BC"/>
    <w:rsid w:val="00304CEC"/>
    <w:rsid w:val="003051B0"/>
    <w:rsid w:val="00307620"/>
    <w:rsid w:val="00307900"/>
    <w:rsid w:val="00307E82"/>
    <w:rsid w:val="00310B50"/>
    <w:rsid w:val="00311538"/>
    <w:rsid w:val="003117C0"/>
    <w:rsid w:val="00312AAB"/>
    <w:rsid w:val="00313F3B"/>
    <w:rsid w:val="003148E8"/>
    <w:rsid w:val="00315202"/>
    <w:rsid w:val="00315CC0"/>
    <w:rsid w:val="00317B34"/>
    <w:rsid w:val="00320B1E"/>
    <w:rsid w:val="003224D3"/>
    <w:rsid w:val="00322597"/>
    <w:rsid w:val="00322AD5"/>
    <w:rsid w:val="003239B8"/>
    <w:rsid w:val="0032473D"/>
    <w:rsid w:val="00325660"/>
    <w:rsid w:val="003304FE"/>
    <w:rsid w:val="003325E9"/>
    <w:rsid w:val="00332F1D"/>
    <w:rsid w:val="003335CF"/>
    <w:rsid w:val="00333980"/>
    <w:rsid w:val="00333A2E"/>
    <w:rsid w:val="00333FC0"/>
    <w:rsid w:val="003345E9"/>
    <w:rsid w:val="003359B1"/>
    <w:rsid w:val="00335B42"/>
    <w:rsid w:val="003400D7"/>
    <w:rsid w:val="00340E87"/>
    <w:rsid w:val="003415C3"/>
    <w:rsid w:val="00342FB3"/>
    <w:rsid w:val="00343DB9"/>
    <w:rsid w:val="003445B9"/>
    <w:rsid w:val="0034544B"/>
    <w:rsid w:val="003455D3"/>
    <w:rsid w:val="00345986"/>
    <w:rsid w:val="003467A7"/>
    <w:rsid w:val="00346FAD"/>
    <w:rsid w:val="00347F06"/>
    <w:rsid w:val="00350E24"/>
    <w:rsid w:val="003513C7"/>
    <w:rsid w:val="003513F6"/>
    <w:rsid w:val="00351DAD"/>
    <w:rsid w:val="00353354"/>
    <w:rsid w:val="00353A9D"/>
    <w:rsid w:val="00353B01"/>
    <w:rsid w:val="00354975"/>
    <w:rsid w:val="0035609F"/>
    <w:rsid w:val="00357190"/>
    <w:rsid w:val="003614BD"/>
    <w:rsid w:val="00361B4D"/>
    <w:rsid w:val="0036240C"/>
    <w:rsid w:val="003640C4"/>
    <w:rsid w:val="00366446"/>
    <w:rsid w:val="003679BF"/>
    <w:rsid w:val="00367FCE"/>
    <w:rsid w:val="003711B3"/>
    <w:rsid w:val="00371F08"/>
    <w:rsid w:val="003726F5"/>
    <w:rsid w:val="00373A86"/>
    <w:rsid w:val="00374261"/>
    <w:rsid w:val="00374FCF"/>
    <w:rsid w:val="00376D1A"/>
    <w:rsid w:val="00381F90"/>
    <w:rsid w:val="003827D4"/>
    <w:rsid w:val="0038283E"/>
    <w:rsid w:val="003829E8"/>
    <w:rsid w:val="00383404"/>
    <w:rsid w:val="003841C1"/>
    <w:rsid w:val="0039153A"/>
    <w:rsid w:val="00392284"/>
    <w:rsid w:val="00393D06"/>
    <w:rsid w:val="00395173"/>
    <w:rsid w:val="00395622"/>
    <w:rsid w:val="00395E6B"/>
    <w:rsid w:val="0039600A"/>
    <w:rsid w:val="00397C0C"/>
    <w:rsid w:val="003A1CEF"/>
    <w:rsid w:val="003A27D4"/>
    <w:rsid w:val="003A4530"/>
    <w:rsid w:val="003B0119"/>
    <w:rsid w:val="003B0A34"/>
    <w:rsid w:val="003B12DE"/>
    <w:rsid w:val="003B1499"/>
    <w:rsid w:val="003B1F0E"/>
    <w:rsid w:val="003B2671"/>
    <w:rsid w:val="003B4254"/>
    <w:rsid w:val="003B5B15"/>
    <w:rsid w:val="003C0D73"/>
    <w:rsid w:val="003C2C9C"/>
    <w:rsid w:val="003C5308"/>
    <w:rsid w:val="003C54B7"/>
    <w:rsid w:val="003C67A3"/>
    <w:rsid w:val="003D4310"/>
    <w:rsid w:val="003D59CE"/>
    <w:rsid w:val="003D5C5E"/>
    <w:rsid w:val="003D7CE2"/>
    <w:rsid w:val="003E061B"/>
    <w:rsid w:val="003E11A6"/>
    <w:rsid w:val="003E11D7"/>
    <w:rsid w:val="003E3DF8"/>
    <w:rsid w:val="003E4BB4"/>
    <w:rsid w:val="003E4D2C"/>
    <w:rsid w:val="003E4FDC"/>
    <w:rsid w:val="003E5B4B"/>
    <w:rsid w:val="003E6B42"/>
    <w:rsid w:val="003E7AF9"/>
    <w:rsid w:val="003F1AB0"/>
    <w:rsid w:val="003F3588"/>
    <w:rsid w:val="003F43D8"/>
    <w:rsid w:val="0040093D"/>
    <w:rsid w:val="00402FE9"/>
    <w:rsid w:val="00403E6A"/>
    <w:rsid w:val="004049C0"/>
    <w:rsid w:val="0041024D"/>
    <w:rsid w:val="00410356"/>
    <w:rsid w:val="004138F4"/>
    <w:rsid w:val="00413CB0"/>
    <w:rsid w:val="004231E3"/>
    <w:rsid w:val="00423F23"/>
    <w:rsid w:val="0042501E"/>
    <w:rsid w:val="00425538"/>
    <w:rsid w:val="004265D0"/>
    <w:rsid w:val="004277BC"/>
    <w:rsid w:val="00430675"/>
    <w:rsid w:val="00430D28"/>
    <w:rsid w:val="00431007"/>
    <w:rsid w:val="00431BD2"/>
    <w:rsid w:val="0043235A"/>
    <w:rsid w:val="0043416F"/>
    <w:rsid w:val="00434346"/>
    <w:rsid w:val="0043450C"/>
    <w:rsid w:val="00434970"/>
    <w:rsid w:val="0043592E"/>
    <w:rsid w:val="00435DAC"/>
    <w:rsid w:val="004370F8"/>
    <w:rsid w:val="00437A00"/>
    <w:rsid w:val="00437B59"/>
    <w:rsid w:val="0044022E"/>
    <w:rsid w:val="00440300"/>
    <w:rsid w:val="00440CC2"/>
    <w:rsid w:val="004416FF"/>
    <w:rsid w:val="00441DDB"/>
    <w:rsid w:val="0044255C"/>
    <w:rsid w:val="00442D7D"/>
    <w:rsid w:val="00443086"/>
    <w:rsid w:val="00443365"/>
    <w:rsid w:val="00443ECF"/>
    <w:rsid w:val="00444139"/>
    <w:rsid w:val="00445CD3"/>
    <w:rsid w:val="00446244"/>
    <w:rsid w:val="0044687F"/>
    <w:rsid w:val="004516AB"/>
    <w:rsid w:val="00451BAA"/>
    <w:rsid w:val="00452842"/>
    <w:rsid w:val="00454C6C"/>
    <w:rsid w:val="00454E32"/>
    <w:rsid w:val="0045548F"/>
    <w:rsid w:val="00457E3F"/>
    <w:rsid w:val="00457ED4"/>
    <w:rsid w:val="004601DE"/>
    <w:rsid w:val="00460465"/>
    <w:rsid w:val="00461EAD"/>
    <w:rsid w:val="00465763"/>
    <w:rsid w:val="004665F4"/>
    <w:rsid w:val="00466D0B"/>
    <w:rsid w:val="00467A9D"/>
    <w:rsid w:val="00467E94"/>
    <w:rsid w:val="00472E2B"/>
    <w:rsid w:val="004767EE"/>
    <w:rsid w:val="0047794A"/>
    <w:rsid w:val="004811CD"/>
    <w:rsid w:val="00481935"/>
    <w:rsid w:val="004829CD"/>
    <w:rsid w:val="004854F3"/>
    <w:rsid w:val="0048680B"/>
    <w:rsid w:val="004875DB"/>
    <w:rsid w:val="00487985"/>
    <w:rsid w:val="0049050A"/>
    <w:rsid w:val="00490996"/>
    <w:rsid w:val="0049398B"/>
    <w:rsid w:val="00493EF9"/>
    <w:rsid w:val="00494489"/>
    <w:rsid w:val="004953BB"/>
    <w:rsid w:val="004958D2"/>
    <w:rsid w:val="0049733D"/>
    <w:rsid w:val="004A166E"/>
    <w:rsid w:val="004A273C"/>
    <w:rsid w:val="004A5DC6"/>
    <w:rsid w:val="004B0603"/>
    <w:rsid w:val="004B0BCC"/>
    <w:rsid w:val="004B1F73"/>
    <w:rsid w:val="004B2C29"/>
    <w:rsid w:val="004B33D1"/>
    <w:rsid w:val="004B36B7"/>
    <w:rsid w:val="004B38B2"/>
    <w:rsid w:val="004B51B6"/>
    <w:rsid w:val="004C1347"/>
    <w:rsid w:val="004C53B5"/>
    <w:rsid w:val="004C58A5"/>
    <w:rsid w:val="004C7BDA"/>
    <w:rsid w:val="004C7C7C"/>
    <w:rsid w:val="004D03A2"/>
    <w:rsid w:val="004D0DF1"/>
    <w:rsid w:val="004D228B"/>
    <w:rsid w:val="004D4855"/>
    <w:rsid w:val="004D5033"/>
    <w:rsid w:val="004D67B1"/>
    <w:rsid w:val="004E1B88"/>
    <w:rsid w:val="004E2BB9"/>
    <w:rsid w:val="004E3276"/>
    <w:rsid w:val="004E3B7D"/>
    <w:rsid w:val="004E4490"/>
    <w:rsid w:val="004E61C3"/>
    <w:rsid w:val="004E6A79"/>
    <w:rsid w:val="004E6C4C"/>
    <w:rsid w:val="004E78C2"/>
    <w:rsid w:val="004F3916"/>
    <w:rsid w:val="004F6AE5"/>
    <w:rsid w:val="004F7FA6"/>
    <w:rsid w:val="005007FD"/>
    <w:rsid w:val="00500BD3"/>
    <w:rsid w:val="00503B6F"/>
    <w:rsid w:val="005043A8"/>
    <w:rsid w:val="0051494F"/>
    <w:rsid w:val="00517358"/>
    <w:rsid w:val="005207C0"/>
    <w:rsid w:val="00521A7A"/>
    <w:rsid w:val="005224BB"/>
    <w:rsid w:val="005225C8"/>
    <w:rsid w:val="005228E9"/>
    <w:rsid w:val="0052520A"/>
    <w:rsid w:val="00526CA7"/>
    <w:rsid w:val="00526D38"/>
    <w:rsid w:val="005275BA"/>
    <w:rsid w:val="00527F3A"/>
    <w:rsid w:val="0053432E"/>
    <w:rsid w:val="00534337"/>
    <w:rsid w:val="0053478E"/>
    <w:rsid w:val="00536E2E"/>
    <w:rsid w:val="00540AEC"/>
    <w:rsid w:val="00540E14"/>
    <w:rsid w:val="005417A2"/>
    <w:rsid w:val="00541C23"/>
    <w:rsid w:val="00543174"/>
    <w:rsid w:val="00544238"/>
    <w:rsid w:val="00544CA0"/>
    <w:rsid w:val="00545F19"/>
    <w:rsid w:val="0054658C"/>
    <w:rsid w:val="00551A77"/>
    <w:rsid w:val="00551DDC"/>
    <w:rsid w:val="00553108"/>
    <w:rsid w:val="0055420E"/>
    <w:rsid w:val="00562444"/>
    <w:rsid w:val="005632B6"/>
    <w:rsid w:val="00563707"/>
    <w:rsid w:val="005701BA"/>
    <w:rsid w:val="00572648"/>
    <w:rsid w:val="00574312"/>
    <w:rsid w:val="00574FC6"/>
    <w:rsid w:val="005757A2"/>
    <w:rsid w:val="00580F1B"/>
    <w:rsid w:val="00581A0F"/>
    <w:rsid w:val="00583B7A"/>
    <w:rsid w:val="00585711"/>
    <w:rsid w:val="0059102C"/>
    <w:rsid w:val="005916FA"/>
    <w:rsid w:val="00591CAA"/>
    <w:rsid w:val="005923D9"/>
    <w:rsid w:val="005942E9"/>
    <w:rsid w:val="005955CE"/>
    <w:rsid w:val="00596D36"/>
    <w:rsid w:val="005A08B0"/>
    <w:rsid w:val="005A1AEA"/>
    <w:rsid w:val="005A259E"/>
    <w:rsid w:val="005A3129"/>
    <w:rsid w:val="005A3CA5"/>
    <w:rsid w:val="005A3CB8"/>
    <w:rsid w:val="005A4C66"/>
    <w:rsid w:val="005A55E7"/>
    <w:rsid w:val="005A7348"/>
    <w:rsid w:val="005B0413"/>
    <w:rsid w:val="005B16D4"/>
    <w:rsid w:val="005B1816"/>
    <w:rsid w:val="005B339D"/>
    <w:rsid w:val="005B4F33"/>
    <w:rsid w:val="005B5D33"/>
    <w:rsid w:val="005B680F"/>
    <w:rsid w:val="005C067D"/>
    <w:rsid w:val="005C07DF"/>
    <w:rsid w:val="005C13EE"/>
    <w:rsid w:val="005C1905"/>
    <w:rsid w:val="005C41C6"/>
    <w:rsid w:val="005C5A6E"/>
    <w:rsid w:val="005D0D82"/>
    <w:rsid w:val="005D16B4"/>
    <w:rsid w:val="005D33AB"/>
    <w:rsid w:val="005D3A47"/>
    <w:rsid w:val="005D53CC"/>
    <w:rsid w:val="005D5644"/>
    <w:rsid w:val="005D5D1E"/>
    <w:rsid w:val="005E15E0"/>
    <w:rsid w:val="005E3432"/>
    <w:rsid w:val="005E39FF"/>
    <w:rsid w:val="005E4C5C"/>
    <w:rsid w:val="005F0FA4"/>
    <w:rsid w:val="005F1118"/>
    <w:rsid w:val="005F2226"/>
    <w:rsid w:val="005F35EF"/>
    <w:rsid w:val="005F4082"/>
    <w:rsid w:val="005F7913"/>
    <w:rsid w:val="00600023"/>
    <w:rsid w:val="00600DB4"/>
    <w:rsid w:val="006031DF"/>
    <w:rsid w:val="0060468A"/>
    <w:rsid w:val="006048EE"/>
    <w:rsid w:val="00604931"/>
    <w:rsid w:val="00604ADA"/>
    <w:rsid w:val="00604C64"/>
    <w:rsid w:val="00605234"/>
    <w:rsid w:val="006056D4"/>
    <w:rsid w:val="00605AB4"/>
    <w:rsid w:val="00606397"/>
    <w:rsid w:val="00607BFE"/>
    <w:rsid w:val="006103A1"/>
    <w:rsid w:val="0061215B"/>
    <w:rsid w:val="0061752E"/>
    <w:rsid w:val="006215B3"/>
    <w:rsid w:val="00623184"/>
    <w:rsid w:val="00624E04"/>
    <w:rsid w:val="00625A57"/>
    <w:rsid w:val="00625B47"/>
    <w:rsid w:val="00626152"/>
    <w:rsid w:val="00626EC0"/>
    <w:rsid w:val="00630368"/>
    <w:rsid w:val="00633103"/>
    <w:rsid w:val="00633354"/>
    <w:rsid w:val="006335C4"/>
    <w:rsid w:val="00634598"/>
    <w:rsid w:val="0063508F"/>
    <w:rsid w:val="00635E21"/>
    <w:rsid w:val="00636F6B"/>
    <w:rsid w:val="00637C40"/>
    <w:rsid w:val="00640000"/>
    <w:rsid w:val="006400BF"/>
    <w:rsid w:val="00642032"/>
    <w:rsid w:val="00642094"/>
    <w:rsid w:val="00642AED"/>
    <w:rsid w:val="0064467C"/>
    <w:rsid w:val="0064531E"/>
    <w:rsid w:val="00645DF3"/>
    <w:rsid w:val="006476B4"/>
    <w:rsid w:val="00647E3E"/>
    <w:rsid w:val="00650E2D"/>
    <w:rsid w:val="006515DA"/>
    <w:rsid w:val="00652ED8"/>
    <w:rsid w:val="00654938"/>
    <w:rsid w:val="00654948"/>
    <w:rsid w:val="006549D4"/>
    <w:rsid w:val="00656394"/>
    <w:rsid w:val="00661604"/>
    <w:rsid w:val="006620B0"/>
    <w:rsid w:val="006632A9"/>
    <w:rsid w:val="0066409B"/>
    <w:rsid w:val="00664FA8"/>
    <w:rsid w:val="00665682"/>
    <w:rsid w:val="00672AB3"/>
    <w:rsid w:val="00673062"/>
    <w:rsid w:val="00673069"/>
    <w:rsid w:val="006738B2"/>
    <w:rsid w:val="00675D00"/>
    <w:rsid w:val="006765CC"/>
    <w:rsid w:val="006769A2"/>
    <w:rsid w:val="00676A9F"/>
    <w:rsid w:val="00684E4E"/>
    <w:rsid w:val="006876DE"/>
    <w:rsid w:val="00690138"/>
    <w:rsid w:val="006921FD"/>
    <w:rsid w:val="006923A7"/>
    <w:rsid w:val="00692A9C"/>
    <w:rsid w:val="00696988"/>
    <w:rsid w:val="006A0E69"/>
    <w:rsid w:val="006A1469"/>
    <w:rsid w:val="006A581E"/>
    <w:rsid w:val="006A653C"/>
    <w:rsid w:val="006A6633"/>
    <w:rsid w:val="006A77D7"/>
    <w:rsid w:val="006B116A"/>
    <w:rsid w:val="006B12E5"/>
    <w:rsid w:val="006B16DC"/>
    <w:rsid w:val="006B26EF"/>
    <w:rsid w:val="006B37DD"/>
    <w:rsid w:val="006B4F78"/>
    <w:rsid w:val="006B59E3"/>
    <w:rsid w:val="006C0370"/>
    <w:rsid w:val="006C042D"/>
    <w:rsid w:val="006C101C"/>
    <w:rsid w:val="006C1AA6"/>
    <w:rsid w:val="006C391D"/>
    <w:rsid w:val="006C3CD8"/>
    <w:rsid w:val="006C4B85"/>
    <w:rsid w:val="006C5054"/>
    <w:rsid w:val="006C5994"/>
    <w:rsid w:val="006D0C2E"/>
    <w:rsid w:val="006D1491"/>
    <w:rsid w:val="006D1BFD"/>
    <w:rsid w:val="006D1EF3"/>
    <w:rsid w:val="006D2358"/>
    <w:rsid w:val="006D3A59"/>
    <w:rsid w:val="006D3D90"/>
    <w:rsid w:val="006D4AB7"/>
    <w:rsid w:val="006E0AA8"/>
    <w:rsid w:val="006E2BE3"/>
    <w:rsid w:val="006E3434"/>
    <w:rsid w:val="006E5A5A"/>
    <w:rsid w:val="006E6BC0"/>
    <w:rsid w:val="006F0BE0"/>
    <w:rsid w:val="006F1BC0"/>
    <w:rsid w:val="006F2277"/>
    <w:rsid w:val="006F2934"/>
    <w:rsid w:val="006F2DAC"/>
    <w:rsid w:val="006F3BCC"/>
    <w:rsid w:val="006F53D0"/>
    <w:rsid w:val="006F573E"/>
    <w:rsid w:val="006F7511"/>
    <w:rsid w:val="006F793C"/>
    <w:rsid w:val="00701ACC"/>
    <w:rsid w:val="0070210B"/>
    <w:rsid w:val="007022BA"/>
    <w:rsid w:val="00706B68"/>
    <w:rsid w:val="00706BA4"/>
    <w:rsid w:val="007073AB"/>
    <w:rsid w:val="0070749E"/>
    <w:rsid w:val="00707AE8"/>
    <w:rsid w:val="00710236"/>
    <w:rsid w:val="0071235C"/>
    <w:rsid w:val="00712BC9"/>
    <w:rsid w:val="00713A83"/>
    <w:rsid w:val="00714775"/>
    <w:rsid w:val="00715743"/>
    <w:rsid w:val="0071589E"/>
    <w:rsid w:val="00715D00"/>
    <w:rsid w:val="00717C95"/>
    <w:rsid w:val="007203D1"/>
    <w:rsid w:val="00720850"/>
    <w:rsid w:val="00720A2E"/>
    <w:rsid w:val="00720F52"/>
    <w:rsid w:val="007217A0"/>
    <w:rsid w:val="0072227A"/>
    <w:rsid w:val="007236C9"/>
    <w:rsid w:val="007249F5"/>
    <w:rsid w:val="0072525D"/>
    <w:rsid w:val="007261EB"/>
    <w:rsid w:val="00726C4E"/>
    <w:rsid w:val="0072713C"/>
    <w:rsid w:val="007306B9"/>
    <w:rsid w:val="0073083D"/>
    <w:rsid w:val="00732FD4"/>
    <w:rsid w:val="007337F0"/>
    <w:rsid w:val="00736902"/>
    <w:rsid w:val="00740B4E"/>
    <w:rsid w:val="00742AA9"/>
    <w:rsid w:val="00744D08"/>
    <w:rsid w:val="00747187"/>
    <w:rsid w:val="007479E1"/>
    <w:rsid w:val="007559F0"/>
    <w:rsid w:val="00756AE3"/>
    <w:rsid w:val="00756C3B"/>
    <w:rsid w:val="007574AB"/>
    <w:rsid w:val="007601CC"/>
    <w:rsid w:val="007611F1"/>
    <w:rsid w:val="00761440"/>
    <w:rsid w:val="00761CDF"/>
    <w:rsid w:val="007627C0"/>
    <w:rsid w:val="0076309F"/>
    <w:rsid w:val="007636BB"/>
    <w:rsid w:val="00763967"/>
    <w:rsid w:val="00763B6E"/>
    <w:rsid w:val="00763DC2"/>
    <w:rsid w:val="00765220"/>
    <w:rsid w:val="00770D6F"/>
    <w:rsid w:val="0077145B"/>
    <w:rsid w:val="00771A8B"/>
    <w:rsid w:val="0077304E"/>
    <w:rsid w:val="00774EEB"/>
    <w:rsid w:val="00775460"/>
    <w:rsid w:val="00775654"/>
    <w:rsid w:val="007767B8"/>
    <w:rsid w:val="00776F67"/>
    <w:rsid w:val="007774AA"/>
    <w:rsid w:val="00780DD8"/>
    <w:rsid w:val="007815F7"/>
    <w:rsid w:val="00781F91"/>
    <w:rsid w:val="007823B8"/>
    <w:rsid w:val="0078416F"/>
    <w:rsid w:val="00784C89"/>
    <w:rsid w:val="00785D0D"/>
    <w:rsid w:val="007871AA"/>
    <w:rsid w:val="00787AF6"/>
    <w:rsid w:val="00791FCE"/>
    <w:rsid w:val="00792988"/>
    <w:rsid w:val="00794B81"/>
    <w:rsid w:val="00795898"/>
    <w:rsid w:val="00797A46"/>
    <w:rsid w:val="00797B47"/>
    <w:rsid w:val="007A04D7"/>
    <w:rsid w:val="007A05A9"/>
    <w:rsid w:val="007A1D5B"/>
    <w:rsid w:val="007A3EA1"/>
    <w:rsid w:val="007A7674"/>
    <w:rsid w:val="007B2137"/>
    <w:rsid w:val="007B408D"/>
    <w:rsid w:val="007B4554"/>
    <w:rsid w:val="007B4AD3"/>
    <w:rsid w:val="007B704E"/>
    <w:rsid w:val="007B7741"/>
    <w:rsid w:val="007C0D28"/>
    <w:rsid w:val="007C13F0"/>
    <w:rsid w:val="007C3FC7"/>
    <w:rsid w:val="007C4F25"/>
    <w:rsid w:val="007D099C"/>
    <w:rsid w:val="007D1EF6"/>
    <w:rsid w:val="007D4039"/>
    <w:rsid w:val="007D4825"/>
    <w:rsid w:val="007D5CB9"/>
    <w:rsid w:val="007E0BED"/>
    <w:rsid w:val="007E159F"/>
    <w:rsid w:val="007E32C7"/>
    <w:rsid w:val="007E3B06"/>
    <w:rsid w:val="007E5603"/>
    <w:rsid w:val="007E7093"/>
    <w:rsid w:val="007E7ADE"/>
    <w:rsid w:val="007F04CE"/>
    <w:rsid w:val="007F06FB"/>
    <w:rsid w:val="007F1389"/>
    <w:rsid w:val="007F344C"/>
    <w:rsid w:val="007F3550"/>
    <w:rsid w:val="007F5BF1"/>
    <w:rsid w:val="007F61A1"/>
    <w:rsid w:val="007F6D03"/>
    <w:rsid w:val="00800666"/>
    <w:rsid w:val="00801862"/>
    <w:rsid w:val="00801F06"/>
    <w:rsid w:val="00802228"/>
    <w:rsid w:val="00803F6F"/>
    <w:rsid w:val="00807666"/>
    <w:rsid w:val="00807A3C"/>
    <w:rsid w:val="008118A6"/>
    <w:rsid w:val="00812F4B"/>
    <w:rsid w:val="00813D77"/>
    <w:rsid w:val="00814BEF"/>
    <w:rsid w:val="008151BC"/>
    <w:rsid w:val="008161D4"/>
    <w:rsid w:val="00816447"/>
    <w:rsid w:val="00816466"/>
    <w:rsid w:val="00817FE3"/>
    <w:rsid w:val="00820058"/>
    <w:rsid w:val="0082225C"/>
    <w:rsid w:val="008226FE"/>
    <w:rsid w:val="00824361"/>
    <w:rsid w:val="00825D5D"/>
    <w:rsid w:val="00826C45"/>
    <w:rsid w:val="00830555"/>
    <w:rsid w:val="00830D14"/>
    <w:rsid w:val="00832860"/>
    <w:rsid w:val="0083339F"/>
    <w:rsid w:val="008338EB"/>
    <w:rsid w:val="00833FD3"/>
    <w:rsid w:val="00836826"/>
    <w:rsid w:val="00837BF0"/>
    <w:rsid w:val="008400B1"/>
    <w:rsid w:val="00840977"/>
    <w:rsid w:val="00840FB6"/>
    <w:rsid w:val="00841124"/>
    <w:rsid w:val="008413EF"/>
    <w:rsid w:val="0084455F"/>
    <w:rsid w:val="0084703F"/>
    <w:rsid w:val="00850B04"/>
    <w:rsid w:val="00850FEE"/>
    <w:rsid w:val="008522EF"/>
    <w:rsid w:val="0085367E"/>
    <w:rsid w:val="00853807"/>
    <w:rsid w:val="00855F91"/>
    <w:rsid w:val="00856035"/>
    <w:rsid w:val="008619DC"/>
    <w:rsid w:val="00861BF8"/>
    <w:rsid w:val="00862312"/>
    <w:rsid w:val="00862A03"/>
    <w:rsid w:val="00865EEA"/>
    <w:rsid w:val="00866066"/>
    <w:rsid w:val="008674AB"/>
    <w:rsid w:val="00867690"/>
    <w:rsid w:val="00870478"/>
    <w:rsid w:val="00870CCE"/>
    <w:rsid w:val="0087405D"/>
    <w:rsid w:val="0087462F"/>
    <w:rsid w:val="008758B4"/>
    <w:rsid w:val="008827F6"/>
    <w:rsid w:val="00882D09"/>
    <w:rsid w:val="008850E8"/>
    <w:rsid w:val="008869A6"/>
    <w:rsid w:val="008873D9"/>
    <w:rsid w:val="00890B32"/>
    <w:rsid w:val="0089108F"/>
    <w:rsid w:val="00891CB1"/>
    <w:rsid w:val="00892810"/>
    <w:rsid w:val="00892A30"/>
    <w:rsid w:val="00893D90"/>
    <w:rsid w:val="00895DFB"/>
    <w:rsid w:val="00896693"/>
    <w:rsid w:val="008A2079"/>
    <w:rsid w:val="008A2278"/>
    <w:rsid w:val="008A31FE"/>
    <w:rsid w:val="008A3AC4"/>
    <w:rsid w:val="008A4E64"/>
    <w:rsid w:val="008A5EB5"/>
    <w:rsid w:val="008A643D"/>
    <w:rsid w:val="008A6E98"/>
    <w:rsid w:val="008A71D9"/>
    <w:rsid w:val="008B0B65"/>
    <w:rsid w:val="008B0F95"/>
    <w:rsid w:val="008B2336"/>
    <w:rsid w:val="008B2F73"/>
    <w:rsid w:val="008B34BA"/>
    <w:rsid w:val="008B34FE"/>
    <w:rsid w:val="008B4FC3"/>
    <w:rsid w:val="008B5BDE"/>
    <w:rsid w:val="008B7EC7"/>
    <w:rsid w:val="008C0236"/>
    <w:rsid w:val="008C0A6B"/>
    <w:rsid w:val="008C0E20"/>
    <w:rsid w:val="008C3749"/>
    <w:rsid w:val="008C3A60"/>
    <w:rsid w:val="008C436B"/>
    <w:rsid w:val="008C59AA"/>
    <w:rsid w:val="008C59B9"/>
    <w:rsid w:val="008C6A28"/>
    <w:rsid w:val="008C750B"/>
    <w:rsid w:val="008C79F6"/>
    <w:rsid w:val="008D1964"/>
    <w:rsid w:val="008D234D"/>
    <w:rsid w:val="008D3304"/>
    <w:rsid w:val="008D3C39"/>
    <w:rsid w:val="008D3E83"/>
    <w:rsid w:val="008D58EE"/>
    <w:rsid w:val="008E3046"/>
    <w:rsid w:val="008E3FC3"/>
    <w:rsid w:val="008E4A48"/>
    <w:rsid w:val="008E5943"/>
    <w:rsid w:val="008E5B7A"/>
    <w:rsid w:val="008E5F6C"/>
    <w:rsid w:val="008E6D2E"/>
    <w:rsid w:val="008E7028"/>
    <w:rsid w:val="008E7569"/>
    <w:rsid w:val="008E75DE"/>
    <w:rsid w:val="008F0E4F"/>
    <w:rsid w:val="008F1510"/>
    <w:rsid w:val="008F1521"/>
    <w:rsid w:val="008F64AB"/>
    <w:rsid w:val="00901844"/>
    <w:rsid w:val="009048B7"/>
    <w:rsid w:val="00904A5A"/>
    <w:rsid w:val="0091032D"/>
    <w:rsid w:val="0091094B"/>
    <w:rsid w:val="00914A26"/>
    <w:rsid w:val="00914BE4"/>
    <w:rsid w:val="009160DD"/>
    <w:rsid w:val="00920CAD"/>
    <w:rsid w:val="009210F0"/>
    <w:rsid w:val="00921315"/>
    <w:rsid w:val="00921729"/>
    <w:rsid w:val="0092196B"/>
    <w:rsid w:val="00921C64"/>
    <w:rsid w:val="00921DDD"/>
    <w:rsid w:val="009237D5"/>
    <w:rsid w:val="009249B4"/>
    <w:rsid w:val="0092556D"/>
    <w:rsid w:val="00925A5F"/>
    <w:rsid w:val="009305FE"/>
    <w:rsid w:val="00931A6A"/>
    <w:rsid w:val="00931E51"/>
    <w:rsid w:val="00932523"/>
    <w:rsid w:val="00936DDD"/>
    <w:rsid w:val="0093773A"/>
    <w:rsid w:val="00940177"/>
    <w:rsid w:val="0094026D"/>
    <w:rsid w:val="009413FE"/>
    <w:rsid w:val="009416D6"/>
    <w:rsid w:val="009422C7"/>
    <w:rsid w:val="0094318E"/>
    <w:rsid w:val="009433C7"/>
    <w:rsid w:val="009441E6"/>
    <w:rsid w:val="0094468B"/>
    <w:rsid w:val="009459FB"/>
    <w:rsid w:val="00946BBF"/>
    <w:rsid w:val="00947DEB"/>
    <w:rsid w:val="0095021D"/>
    <w:rsid w:val="009517F4"/>
    <w:rsid w:val="00952028"/>
    <w:rsid w:val="00954C07"/>
    <w:rsid w:val="00955198"/>
    <w:rsid w:val="009556F0"/>
    <w:rsid w:val="00956815"/>
    <w:rsid w:val="00956AC6"/>
    <w:rsid w:val="00956B55"/>
    <w:rsid w:val="00957780"/>
    <w:rsid w:val="009651D3"/>
    <w:rsid w:val="009665C1"/>
    <w:rsid w:val="00970855"/>
    <w:rsid w:val="00972A11"/>
    <w:rsid w:val="0097307C"/>
    <w:rsid w:val="00973485"/>
    <w:rsid w:val="00974228"/>
    <w:rsid w:val="009748D4"/>
    <w:rsid w:val="00976632"/>
    <w:rsid w:val="00976A4D"/>
    <w:rsid w:val="00977502"/>
    <w:rsid w:val="00977506"/>
    <w:rsid w:val="00980638"/>
    <w:rsid w:val="00980DAD"/>
    <w:rsid w:val="00983221"/>
    <w:rsid w:val="0098378B"/>
    <w:rsid w:val="009840DB"/>
    <w:rsid w:val="00984FA6"/>
    <w:rsid w:val="0098539D"/>
    <w:rsid w:val="0098632A"/>
    <w:rsid w:val="00987D6B"/>
    <w:rsid w:val="00990858"/>
    <w:rsid w:val="009908E9"/>
    <w:rsid w:val="009928A1"/>
    <w:rsid w:val="00992D48"/>
    <w:rsid w:val="009973E1"/>
    <w:rsid w:val="009974E5"/>
    <w:rsid w:val="00997FA5"/>
    <w:rsid w:val="009A0508"/>
    <w:rsid w:val="009A0855"/>
    <w:rsid w:val="009A0CC4"/>
    <w:rsid w:val="009A235E"/>
    <w:rsid w:val="009A4C12"/>
    <w:rsid w:val="009A6ADF"/>
    <w:rsid w:val="009A6C10"/>
    <w:rsid w:val="009A71C9"/>
    <w:rsid w:val="009B14CE"/>
    <w:rsid w:val="009B1C3D"/>
    <w:rsid w:val="009B20EB"/>
    <w:rsid w:val="009B2D51"/>
    <w:rsid w:val="009B47C7"/>
    <w:rsid w:val="009B5E91"/>
    <w:rsid w:val="009B60AD"/>
    <w:rsid w:val="009B7585"/>
    <w:rsid w:val="009B78A0"/>
    <w:rsid w:val="009C0B85"/>
    <w:rsid w:val="009C45BD"/>
    <w:rsid w:val="009C4B08"/>
    <w:rsid w:val="009C4D94"/>
    <w:rsid w:val="009C4E24"/>
    <w:rsid w:val="009C68A8"/>
    <w:rsid w:val="009C702B"/>
    <w:rsid w:val="009C7536"/>
    <w:rsid w:val="009C76D0"/>
    <w:rsid w:val="009D1C45"/>
    <w:rsid w:val="009D442D"/>
    <w:rsid w:val="009D6C22"/>
    <w:rsid w:val="009D6EBD"/>
    <w:rsid w:val="009E1141"/>
    <w:rsid w:val="009E14C8"/>
    <w:rsid w:val="009E280B"/>
    <w:rsid w:val="009E4789"/>
    <w:rsid w:val="009E67A2"/>
    <w:rsid w:val="009E786E"/>
    <w:rsid w:val="009F00DC"/>
    <w:rsid w:val="009F0360"/>
    <w:rsid w:val="009F12B6"/>
    <w:rsid w:val="009F288B"/>
    <w:rsid w:val="009F2D98"/>
    <w:rsid w:val="009F394D"/>
    <w:rsid w:val="009F43C5"/>
    <w:rsid w:val="009F5864"/>
    <w:rsid w:val="009F6927"/>
    <w:rsid w:val="00A00568"/>
    <w:rsid w:val="00A01038"/>
    <w:rsid w:val="00A019C7"/>
    <w:rsid w:val="00A022EF"/>
    <w:rsid w:val="00A029D2"/>
    <w:rsid w:val="00A03835"/>
    <w:rsid w:val="00A04304"/>
    <w:rsid w:val="00A05994"/>
    <w:rsid w:val="00A06EA4"/>
    <w:rsid w:val="00A0789C"/>
    <w:rsid w:val="00A10AF5"/>
    <w:rsid w:val="00A11581"/>
    <w:rsid w:val="00A12B3C"/>
    <w:rsid w:val="00A16E31"/>
    <w:rsid w:val="00A177A4"/>
    <w:rsid w:val="00A20081"/>
    <w:rsid w:val="00A202AF"/>
    <w:rsid w:val="00A2321B"/>
    <w:rsid w:val="00A238E2"/>
    <w:rsid w:val="00A23C5E"/>
    <w:rsid w:val="00A27A25"/>
    <w:rsid w:val="00A30B45"/>
    <w:rsid w:val="00A311B8"/>
    <w:rsid w:val="00A319F1"/>
    <w:rsid w:val="00A325AF"/>
    <w:rsid w:val="00A32D57"/>
    <w:rsid w:val="00A34727"/>
    <w:rsid w:val="00A35F05"/>
    <w:rsid w:val="00A36AB6"/>
    <w:rsid w:val="00A43D4F"/>
    <w:rsid w:val="00A45DC8"/>
    <w:rsid w:val="00A4696F"/>
    <w:rsid w:val="00A473D1"/>
    <w:rsid w:val="00A504B9"/>
    <w:rsid w:val="00A5052A"/>
    <w:rsid w:val="00A55129"/>
    <w:rsid w:val="00A56EC9"/>
    <w:rsid w:val="00A60F7C"/>
    <w:rsid w:val="00A62889"/>
    <w:rsid w:val="00A64178"/>
    <w:rsid w:val="00A64375"/>
    <w:rsid w:val="00A64820"/>
    <w:rsid w:val="00A664BB"/>
    <w:rsid w:val="00A70AF4"/>
    <w:rsid w:val="00A70CAF"/>
    <w:rsid w:val="00A72C9F"/>
    <w:rsid w:val="00A748F8"/>
    <w:rsid w:val="00A74B47"/>
    <w:rsid w:val="00A74FC1"/>
    <w:rsid w:val="00A76546"/>
    <w:rsid w:val="00A77586"/>
    <w:rsid w:val="00A81C6A"/>
    <w:rsid w:val="00A82C39"/>
    <w:rsid w:val="00A8302C"/>
    <w:rsid w:val="00A836BE"/>
    <w:rsid w:val="00A84663"/>
    <w:rsid w:val="00A846F2"/>
    <w:rsid w:val="00A84F12"/>
    <w:rsid w:val="00A916CB"/>
    <w:rsid w:val="00A92876"/>
    <w:rsid w:val="00A92C59"/>
    <w:rsid w:val="00A92ECA"/>
    <w:rsid w:val="00A93C47"/>
    <w:rsid w:val="00A964B9"/>
    <w:rsid w:val="00A9719E"/>
    <w:rsid w:val="00A97C48"/>
    <w:rsid w:val="00AA0145"/>
    <w:rsid w:val="00AA1DC0"/>
    <w:rsid w:val="00AA2BFA"/>
    <w:rsid w:val="00AA2EB8"/>
    <w:rsid w:val="00AA3E25"/>
    <w:rsid w:val="00AA5DF2"/>
    <w:rsid w:val="00AA5E40"/>
    <w:rsid w:val="00AA6691"/>
    <w:rsid w:val="00AA66EB"/>
    <w:rsid w:val="00AA7419"/>
    <w:rsid w:val="00AB1225"/>
    <w:rsid w:val="00AB2015"/>
    <w:rsid w:val="00AB4042"/>
    <w:rsid w:val="00AB4349"/>
    <w:rsid w:val="00AB5612"/>
    <w:rsid w:val="00AC14AF"/>
    <w:rsid w:val="00AC4693"/>
    <w:rsid w:val="00AC4837"/>
    <w:rsid w:val="00AC4FDD"/>
    <w:rsid w:val="00AC6FDF"/>
    <w:rsid w:val="00AC7034"/>
    <w:rsid w:val="00AD017B"/>
    <w:rsid w:val="00AD2161"/>
    <w:rsid w:val="00AD30E5"/>
    <w:rsid w:val="00AD3A8E"/>
    <w:rsid w:val="00AD4A8E"/>
    <w:rsid w:val="00AE07F7"/>
    <w:rsid w:val="00AE2380"/>
    <w:rsid w:val="00AE5A87"/>
    <w:rsid w:val="00AE6149"/>
    <w:rsid w:val="00AE6425"/>
    <w:rsid w:val="00AE6C48"/>
    <w:rsid w:val="00AE72F6"/>
    <w:rsid w:val="00AE74CF"/>
    <w:rsid w:val="00AF0086"/>
    <w:rsid w:val="00AF0AFB"/>
    <w:rsid w:val="00AF2A41"/>
    <w:rsid w:val="00AF6EA9"/>
    <w:rsid w:val="00B007D7"/>
    <w:rsid w:val="00B013BD"/>
    <w:rsid w:val="00B02CED"/>
    <w:rsid w:val="00B058D0"/>
    <w:rsid w:val="00B07261"/>
    <w:rsid w:val="00B10C19"/>
    <w:rsid w:val="00B15782"/>
    <w:rsid w:val="00B16508"/>
    <w:rsid w:val="00B175E3"/>
    <w:rsid w:val="00B218EB"/>
    <w:rsid w:val="00B21CE7"/>
    <w:rsid w:val="00B21E10"/>
    <w:rsid w:val="00B228DF"/>
    <w:rsid w:val="00B23363"/>
    <w:rsid w:val="00B259D7"/>
    <w:rsid w:val="00B25F7C"/>
    <w:rsid w:val="00B263DF"/>
    <w:rsid w:val="00B27DAE"/>
    <w:rsid w:val="00B306C9"/>
    <w:rsid w:val="00B30CA0"/>
    <w:rsid w:val="00B31000"/>
    <w:rsid w:val="00B320B3"/>
    <w:rsid w:val="00B3215F"/>
    <w:rsid w:val="00B3425D"/>
    <w:rsid w:val="00B368E9"/>
    <w:rsid w:val="00B3709F"/>
    <w:rsid w:val="00B374DB"/>
    <w:rsid w:val="00B377BE"/>
    <w:rsid w:val="00B42129"/>
    <w:rsid w:val="00B4309F"/>
    <w:rsid w:val="00B43248"/>
    <w:rsid w:val="00B44690"/>
    <w:rsid w:val="00B44A18"/>
    <w:rsid w:val="00B45186"/>
    <w:rsid w:val="00B473C3"/>
    <w:rsid w:val="00B50FE4"/>
    <w:rsid w:val="00B54119"/>
    <w:rsid w:val="00B55A91"/>
    <w:rsid w:val="00B569AB"/>
    <w:rsid w:val="00B57B17"/>
    <w:rsid w:val="00B60BAD"/>
    <w:rsid w:val="00B61DF7"/>
    <w:rsid w:val="00B63069"/>
    <w:rsid w:val="00B658AB"/>
    <w:rsid w:val="00B65EE7"/>
    <w:rsid w:val="00B677AF"/>
    <w:rsid w:val="00B67CBA"/>
    <w:rsid w:val="00B73977"/>
    <w:rsid w:val="00B7445D"/>
    <w:rsid w:val="00B76B4A"/>
    <w:rsid w:val="00B81C9F"/>
    <w:rsid w:val="00B81CE9"/>
    <w:rsid w:val="00B82F83"/>
    <w:rsid w:val="00B84019"/>
    <w:rsid w:val="00B84BBE"/>
    <w:rsid w:val="00B84E77"/>
    <w:rsid w:val="00B85EF5"/>
    <w:rsid w:val="00B87DFE"/>
    <w:rsid w:val="00B90ACA"/>
    <w:rsid w:val="00B922B7"/>
    <w:rsid w:val="00B92927"/>
    <w:rsid w:val="00B94F2B"/>
    <w:rsid w:val="00B95D6F"/>
    <w:rsid w:val="00BA2580"/>
    <w:rsid w:val="00BA389C"/>
    <w:rsid w:val="00BA3C14"/>
    <w:rsid w:val="00BA3E07"/>
    <w:rsid w:val="00BA465E"/>
    <w:rsid w:val="00BA6704"/>
    <w:rsid w:val="00BA76CC"/>
    <w:rsid w:val="00BA7CC6"/>
    <w:rsid w:val="00BB2A57"/>
    <w:rsid w:val="00BB3857"/>
    <w:rsid w:val="00BB48B7"/>
    <w:rsid w:val="00BB4A8D"/>
    <w:rsid w:val="00BB4ED0"/>
    <w:rsid w:val="00BB5939"/>
    <w:rsid w:val="00BB6095"/>
    <w:rsid w:val="00BC0DD8"/>
    <w:rsid w:val="00BC20E0"/>
    <w:rsid w:val="00BC68A6"/>
    <w:rsid w:val="00BC72AA"/>
    <w:rsid w:val="00BC769A"/>
    <w:rsid w:val="00BC7DAA"/>
    <w:rsid w:val="00BD0987"/>
    <w:rsid w:val="00BD1033"/>
    <w:rsid w:val="00BD7C82"/>
    <w:rsid w:val="00BD7E9A"/>
    <w:rsid w:val="00BE1904"/>
    <w:rsid w:val="00BE2656"/>
    <w:rsid w:val="00BE3FAF"/>
    <w:rsid w:val="00BE4157"/>
    <w:rsid w:val="00BE5128"/>
    <w:rsid w:val="00BF0833"/>
    <w:rsid w:val="00BF1427"/>
    <w:rsid w:val="00BF2F48"/>
    <w:rsid w:val="00BF4347"/>
    <w:rsid w:val="00BF5E18"/>
    <w:rsid w:val="00BF5ED6"/>
    <w:rsid w:val="00C000CC"/>
    <w:rsid w:val="00C00398"/>
    <w:rsid w:val="00C04AB3"/>
    <w:rsid w:val="00C04FA0"/>
    <w:rsid w:val="00C051DB"/>
    <w:rsid w:val="00C0651C"/>
    <w:rsid w:val="00C06B18"/>
    <w:rsid w:val="00C077FB"/>
    <w:rsid w:val="00C07969"/>
    <w:rsid w:val="00C07DA2"/>
    <w:rsid w:val="00C101E9"/>
    <w:rsid w:val="00C1155F"/>
    <w:rsid w:val="00C125C5"/>
    <w:rsid w:val="00C13A1C"/>
    <w:rsid w:val="00C14E9C"/>
    <w:rsid w:val="00C16BDF"/>
    <w:rsid w:val="00C17615"/>
    <w:rsid w:val="00C200AA"/>
    <w:rsid w:val="00C23E0B"/>
    <w:rsid w:val="00C24125"/>
    <w:rsid w:val="00C265A0"/>
    <w:rsid w:val="00C26B71"/>
    <w:rsid w:val="00C2771D"/>
    <w:rsid w:val="00C300A7"/>
    <w:rsid w:val="00C331AE"/>
    <w:rsid w:val="00C3376B"/>
    <w:rsid w:val="00C344AB"/>
    <w:rsid w:val="00C34F1B"/>
    <w:rsid w:val="00C37D71"/>
    <w:rsid w:val="00C40835"/>
    <w:rsid w:val="00C40E5F"/>
    <w:rsid w:val="00C41751"/>
    <w:rsid w:val="00C42006"/>
    <w:rsid w:val="00C50509"/>
    <w:rsid w:val="00C51DAB"/>
    <w:rsid w:val="00C533BF"/>
    <w:rsid w:val="00C554AA"/>
    <w:rsid w:val="00C56820"/>
    <w:rsid w:val="00C647F9"/>
    <w:rsid w:val="00C6544D"/>
    <w:rsid w:val="00C705A3"/>
    <w:rsid w:val="00C71C2A"/>
    <w:rsid w:val="00C72257"/>
    <w:rsid w:val="00C7411E"/>
    <w:rsid w:val="00C752CF"/>
    <w:rsid w:val="00C76627"/>
    <w:rsid w:val="00C76D6A"/>
    <w:rsid w:val="00C771DA"/>
    <w:rsid w:val="00C80D9D"/>
    <w:rsid w:val="00C80FE4"/>
    <w:rsid w:val="00C81D1E"/>
    <w:rsid w:val="00C82841"/>
    <w:rsid w:val="00C84D46"/>
    <w:rsid w:val="00C852BB"/>
    <w:rsid w:val="00C85353"/>
    <w:rsid w:val="00C9066D"/>
    <w:rsid w:val="00C93FC2"/>
    <w:rsid w:val="00C954F3"/>
    <w:rsid w:val="00C96290"/>
    <w:rsid w:val="00C968C5"/>
    <w:rsid w:val="00C96B79"/>
    <w:rsid w:val="00C972A0"/>
    <w:rsid w:val="00C9783E"/>
    <w:rsid w:val="00CA0B18"/>
    <w:rsid w:val="00CA10C6"/>
    <w:rsid w:val="00CA2D20"/>
    <w:rsid w:val="00CA39BF"/>
    <w:rsid w:val="00CA72F7"/>
    <w:rsid w:val="00CA7A08"/>
    <w:rsid w:val="00CB1C37"/>
    <w:rsid w:val="00CB24DB"/>
    <w:rsid w:val="00CB260D"/>
    <w:rsid w:val="00CB28A3"/>
    <w:rsid w:val="00CB45A8"/>
    <w:rsid w:val="00CB5F49"/>
    <w:rsid w:val="00CB7BF4"/>
    <w:rsid w:val="00CB7CFA"/>
    <w:rsid w:val="00CC19C4"/>
    <w:rsid w:val="00CC53AA"/>
    <w:rsid w:val="00CC62AB"/>
    <w:rsid w:val="00CD0A07"/>
    <w:rsid w:val="00CD1CCB"/>
    <w:rsid w:val="00CD2D24"/>
    <w:rsid w:val="00CD5585"/>
    <w:rsid w:val="00CE1B05"/>
    <w:rsid w:val="00CE2BFA"/>
    <w:rsid w:val="00CE2C41"/>
    <w:rsid w:val="00CE3B76"/>
    <w:rsid w:val="00CE5BA2"/>
    <w:rsid w:val="00CF0D91"/>
    <w:rsid w:val="00CF1E82"/>
    <w:rsid w:val="00CF3750"/>
    <w:rsid w:val="00CF4D0F"/>
    <w:rsid w:val="00CF6A4A"/>
    <w:rsid w:val="00CF6ADD"/>
    <w:rsid w:val="00D02A60"/>
    <w:rsid w:val="00D02C7B"/>
    <w:rsid w:val="00D05EB5"/>
    <w:rsid w:val="00D1023E"/>
    <w:rsid w:val="00D12769"/>
    <w:rsid w:val="00D12C9C"/>
    <w:rsid w:val="00D13A7C"/>
    <w:rsid w:val="00D15517"/>
    <w:rsid w:val="00D17F84"/>
    <w:rsid w:val="00D209FB"/>
    <w:rsid w:val="00D21513"/>
    <w:rsid w:val="00D22DA4"/>
    <w:rsid w:val="00D24BDE"/>
    <w:rsid w:val="00D26009"/>
    <w:rsid w:val="00D272A0"/>
    <w:rsid w:val="00D301FC"/>
    <w:rsid w:val="00D3197B"/>
    <w:rsid w:val="00D31F98"/>
    <w:rsid w:val="00D352B3"/>
    <w:rsid w:val="00D35E1C"/>
    <w:rsid w:val="00D41754"/>
    <w:rsid w:val="00D426A9"/>
    <w:rsid w:val="00D43ECF"/>
    <w:rsid w:val="00D447AB"/>
    <w:rsid w:val="00D44AA3"/>
    <w:rsid w:val="00D44FC9"/>
    <w:rsid w:val="00D47620"/>
    <w:rsid w:val="00D4787B"/>
    <w:rsid w:val="00D505BE"/>
    <w:rsid w:val="00D506C4"/>
    <w:rsid w:val="00D50A3E"/>
    <w:rsid w:val="00D51925"/>
    <w:rsid w:val="00D51BD4"/>
    <w:rsid w:val="00D53657"/>
    <w:rsid w:val="00D55134"/>
    <w:rsid w:val="00D566BE"/>
    <w:rsid w:val="00D61D97"/>
    <w:rsid w:val="00D62252"/>
    <w:rsid w:val="00D6506D"/>
    <w:rsid w:val="00D65869"/>
    <w:rsid w:val="00D67F6B"/>
    <w:rsid w:val="00D7253F"/>
    <w:rsid w:val="00D7457B"/>
    <w:rsid w:val="00D75B48"/>
    <w:rsid w:val="00D76E8E"/>
    <w:rsid w:val="00D77F17"/>
    <w:rsid w:val="00D806F9"/>
    <w:rsid w:val="00D81231"/>
    <w:rsid w:val="00D826B2"/>
    <w:rsid w:val="00D8643C"/>
    <w:rsid w:val="00D86C62"/>
    <w:rsid w:val="00D9096E"/>
    <w:rsid w:val="00D924B0"/>
    <w:rsid w:val="00D940F1"/>
    <w:rsid w:val="00D970F1"/>
    <w:rsid w:val="00D97D54"/>
    <w:rsid w:val="00DA1521"/>
    <w:rsid w:val="00DA15A2"/>
    <w:rsid w:val="00DA1C46"/>
    <w:rsid w:val="00DA344E"/>
    <w:rsid w:val="00DA36B7"/>
    <w:rsid w:val="00DA3BF0"/>
    <w:rsid w:val="00DA4296"/>
    <w:rsid w:val="00DA5A67"/>
    <w:rsid w:val="00DA7838"/>
    <w:rsid w:val="00DB41B5"/>
    <w:rsid w:val="00DB4386"/>
    <w:rsid w:val="00DB54D6"/>
    <w:rsid w:val="00DB5AED"/>
    <w:rsid w:val="00DB715E"/>
    <w:rsid w:val="00DC071A"/>
    <w:rsid w:val="00DC0D1A"/>
    <w:rsid w:val="00DC12E0"/>
    <w:rsid w:val="00DC5BF0"/>
    <w:rsid w:val="00DC671D"/>
    <w:rsid w:val="00DD1800"/>
    <w:rsid w:val="00DD37D2"/>
    <w:rsid w:val="00DD3902"/>
    <w:rsid w:val="00DD55EF"/>
    <w:rsid w:val="00DD5BD5"/>
    <w:rsid w:val="00DD7900"/>
    <w:rsid w:val="00DE0EAE"/>
    <w:rsid w:val="00DE2365"/>
    <w:rsid w:val="00DE45C8"/>
    <w:rsid w:val="00DE6A8D"/>
    <w:rsid w:val="00DE719B"/>
    <w:rsid w:val="00DE7558"/>
    <w:rsid w:val="00DF1081"/>
    <w:rsid w:val="00DF2AC9"/>
    <w:rsid w:val="00DF3FE0"/>
    <w:rsid w:val="00DF6063"/>
    <w:rsid w:val="00DF6383"/>
    <w:rsid w:val="00DF6AE0"/>
    <w:rsid w:val="00E00986"/>
    <w:rsid w:val="00E05C01"/>
    <w:rsid w:val="00E05E68"/>
    <w:rsid w:val="00E06688"/>
    <w:rsid w:val="00E071DA"/>
    <w:rsid w:val="00E077F0"/>
    <w:rsid w:val="00E11B7D"/>
    <w:rsid w:val="00E11F07"/>
    <w:rsid w:val="00E1340A"/>
    <w:rsid w:val="00E136A0"/>
    <w:rsid w:val="00E1446A"/>
    <w:rsid w:val="00E168D9"/>
    <w:rsid w:val="00E2462E"/>
    <w:rsid w:val="00E2707F"/>
    <w:rsid w:val="00E27661"/>
    <w:rsid w:val="00E3048E"/>
    <w:rsid w:val="00E30ACC"/>
    <w:rsid w:val="00E30C13"/>
    <w:rsid w:val="00E31DB4"/>
    <w:rsid w:val="00E3223C"/>
    <w:rsid w:val="00E324FB"/>
    <w:rsid w:val="00E3375B"/>
    <w:rsid w:val="00E3578F"/>
    <w:rsid w:val="00E36816"/>
    <w:rsid w:val="00E37BC2"/>
    <w:rsid w:val="00E41A42"/>
    <w:rsid w:val="00E46B82"/>
    <w:rsid w:val="00E51829"/>
    <w:rsid w:val="00E54D34"/>
    <w:rsid w:val="00E567F5"/>
    <w:rsid w:val="00E56E95"/>
    <w:rsid w:val="00E57A15"/>
    <w:rsid w:val="00E607BC"/>
    <w:rsid w:val="00E61A3D"/>
    <w:rsid w:val="00E627E0"/>
    <w:rsid w:val="00E63316"/>
    <w:rsid w:val="00E71F2D"/>
    <w:rsid w:val="00E71F8A"/>
    <w:rsid w:val="00E73126"/>
    <w:rsid w:val="00E73ECE"/>
    <w:rsid w:val="00E74995"/>
    <w:rsid w:val="00E75BFB"/>
    <w:rsid w:val="00E76841"/>
    <w:rsid w:val="00E76EB7"/>
    <w:rsid w:val="00E770A2"/>
    <w:rsid w:val="00E81D58"/>
    <w:rsid w:val="00E8337C"/>
    <w:rsid w:val="00E851C4"/>
    <w:rsid w:val="00E8592E"/>
    <w:rsid w:val="00E86469"/>
    <w:rsid w:val="00E86A58"/>
    <w:rsid w:val="00E86C9E"/>
    <w:rsid w:val="00E8742E"/>
    <w:rsid w:val="00E87C87"/>
    <w:rsid w:val="00E90A65"/>
    <w:rsid w:val="00E92C08"/>
    <w:rsid w:val="00E93A45"/>
    <w:rsid w:val="00E944CF"/>
    <w:rsid w:val="00E9570A"/>
    <w:rsid w:val="00E9701F"/>
    <w:rsid w:val="00EA0271"/>
    <w:rsid w:val="00EA10F4"/>
    <w:rsid w:val="00EA26A2"/>
    <w:rsid w:val="00EA2736"/>
    <w:rsid w:val="00EA54EC"/>
    <w:rsid w:val="00EA7253"/>
    <w:rsid w:val="00EA7282"/>
    <w:rsid w:val="00EA7AFC"/>
    <w:rsid w:val="00EB1BC2"/>
    <w:rsid w:val="00EB5135"/>
    <w:rsid w:val="00EB59A7"/>
    <w:rsid w:val="00EB66E3"/>
    <w:rsid w:val="00EC0DAB"/>
    <w:rsid w:val="00EC0F5D"/>
    <w:rsid w:val="00EC15C1"/>
    <w:rsid w:val="00EC22EF"/>
    <w:rsid w:val="00EC2CD0"/>
    <w:rsid w:val="00EC2DF9"/>
    <w:rsid w:val="00EC3AF7"/>
    <w:rsid w:val="00EC51DB"/>
    <w:rsid w:val="00EC61F1"/>
    <w:rsid w:val="00EC7459"/>
    <w:rsid w:val="00ED0590"/>
    <w:rsid w:val="00ED161C"/>
    <w:rsid w:val="00ED184C"/>
    <w:rsid w:val="00ED4309"/>
    <w:rsid w:val="00ED519E"/>
    <w:rsid w:val="00ED5324"/>
    <w:rsid w:val="00ED59A8"/>
    <w:rsid w:val="00ED6A8C"/>
    <w:rsid w:val="00EE282A"/>
    <w:rsid w:val="00EE2B7C"/>
    <w:rsid w:val="00EE45FC"/>
    <w:rsid w:val="00EE4BD1"/>
    <w:rsid w:val="00EE4F53"/>
    <w:rsid w:val="00EF02CF"/>
    <w:rsid w:val="00EF1605"/>
    <w:rsid w:val="00EF1F8C"/>
    <w:rsid w:val="00EF30A4"/>
    <w:rsid w:val="00EF388E"/>
    <w:rsid w:val="00EF4E62"/>
    <w:rsid w:val="00EF66CD"/>
    <w:rsid w:val="00EF6A95"/>
    <w:rsid w:val="00EF720B"/>
    <w:rsid w:val="00EF7C4C"/>
    <w:rsid w:val="00F026C1"/>
    <w:rsid w:val="00F04DEB"/>
    <w:rsid w:val="00F04F9A"/>
    <w:rsid w:val="00F05381"/>
    <w:rsid w:val="00F05F13"/>
    <w:rsid w:val="00F079A6"/>
    <w:rsid w:val="00F12221"/>
    <w:rsid w:val="00F15192"/>
    <w:rsid w:val="00F179AD"/>
    <w:rsid w:val="00F20999"/>
    <w:rsid w:val="00F20A08"/>
    <w:rsid w:val="00F213D4"/>
    <w:rsid w:val="00F23285"/>
    <w:rsid w:val="00F24517"/>
    <w:rsid w:val="00F24524"/>
    <w:rsid w:val="00F27FAE"/>
    <w:rsid w:val="00F30675"/>
    <w:rsid w:val="00F3084A"/>
    <w:rsid w:val="00F31E59"/>
    <w:rsid w:val="00F32669"/>
    <w:rsid w:val="00F33107"/>
    <w:rsid w:val="00F366C0"/>
    <w:rsid w:val="00F36BD8"/>
    <w:rsid w:val="00F36D97"/>
    <w:rsid w:val="00F40BF0"/>
    <w:rsid w:val="00F43CB0"/>
    <w:rsid w:val="00F452B4"/>
    <w:rsid w:val="00F45D51"/>
    <w:rsid w:val="00F46036"/>
    <w:rsid w:val="00F46B6B"/>
    <w:rsid w:val="00F512DC"/>
    <w:rsid w:val="00F51571"/>
    <w:rsid w:val="00F539C6"/>
    <w:rsid w:val="00F53A8B"/>
    <w:rsid w:val="00F53D93"/>
    <w:rsid w:val="00F542F7"/>
    <w:rsid w:val="00F6218B"/>
    <w:rsid w:val="00F6236E"/>
    <w:rsid w:val="00F62F5D"/>
    <w:rsid w:val="00F63317"/>
    <w:rsid w:val="00F6485F"/>
    <w:rsid w:val="00F6584E"/>
    <w:rsid w:val="00F6642A"/>
    <w:rsid w:val="00F6742F"/>
    <w:rsid w:val="00F67D90"/>
    <w:rsid w:val="00F723F1"/>
    <w:rsid w:val="00F73B62"/>
    <w:rsid w:val="00F813EE"/>
    <w:rsid w:val="00F8295A"/>
    <w:rsid w:val="00F8432E"/>
    <w:rsid w:val="00F858B9"/>
    <w:rsid w:val="00F86BA0"/>
    <w:rsid w:val="00F91F93"/>
    <w:rsid w:val="00FA0DE0"/>
    <w:rsid w:val="00FA0EEB"/>
    <w:rsid w:val="00FB38DF"/>
    <w:rsid w:val="00FB3C5E"/>
    <w:rsid w:val="00FB5DA5"/>
    <w:rsid w:val="00FB79E0"/>
    <w:rsid w:val="00FC0FB0"/>
    <w:rsid w:val="00FC246C"/>
    <w:rsid w:val="00FC4897"/>
    <w:rsid w:val="00FD36A8"/>
    <w:rsid w:val="00FD387D"/>
    <w:rsid w:val="00FD40DB"/>
    <w:rsid w:val="00FD4B11"/>
    <w:rsid w:val="00FD6FD1"/>
    <w:rsid w:val="00FD7923"/>
    <w:rsid w:val="00FD7BC8"/>
    <w:rsid w:val="00FD7DDB"/>
    <w:rsid w:val="00FE13C0"/>
    <w:rsid w:val="00FE6321"/>
    <w:rsid w:val="00FE6E32"/>
    <w:rsid w:val="00FE7CB4"/>
    <w:rsid w:val="00FE7FAA"/>
    <w:rsid w:val="00FF053B"/>
    <w:rsid w:val="00FF1017"/>
    <w:rsid w:val="00FF2BED"/>
    <w:rsid w:val="00FF5C3E"/>
    <w:rsid w:val="00FF6416"/>
    <w:rsid w:val="00FF66A3"/>
    <w:rsid w:val="00FF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AF6ECCD-5620-4234-BA9E-057AB33D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7D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d">
    <w:name w:val="List Continued"/>
    <w:basedOn w:val="Normal"/>
    <w:qFormat/>
    <w:rsid w:val="003B0119"/>
    <w:pPr>
      <w:numPr>
        <w:numId w:val="6"/>
      </w:numPr>
      <w:spacing w:after="220"/>
      <w:jc w:val="both"/>
    </w:pPr>
    <w:rPr>
      <w:rFonts w:ascii="Times" w:hAnsi="Times"/>
      <w:sz w:val="22"/>
      <w:szCs w:val="20"/>
    </w:rPr>
  </w:style>
  <w:style w:type="character" w:styleId="Mention">
    <w:name w:val="Mention"/>
    <w:basedOn w:val="DefaultParagraphFont"/>
    <w:uiPriority w:val="99"/>
    <w:unhideWhenUsed/>
    <w:rsid w:val="00374261"/>
    <w:rPr>
      <w:color w:val="2B579A"/>
      <w:shd w:val="clear" w:color="auto" w:fill="E1DFDD"/>
    </w:rPr>
  </w:style>
  <w:style w:type="character" w:customStyle="1" w:styleId="Heading3Char">
    <w:name w:val="Heading 3 Char"/>
    <w:basedOn w:val="DefaultParagraphFont"/>
    <w:link w:val="Heading3"/>
    <w:rsid w:val="00E9570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44774261">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2.xml><?xml version="1.0" encoding="utf-8"?>
<ds:datastoreItem xmlns:ds="http://schemas.openxmlformats.org/officeDocument/2006/customXml" ds:itemID="{054838AF-AC2F-46D1-998B-86D641B21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809BC9-4822-4B33-9BF6-DA1F2471D72A}">
  <ds:schemaRef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826143e3-bbcb-45bb-8829-107013e701e5"/>
    <ds:schemaRef ds:uri="http://purl.org/dc/dcmitype/"/>
    <ds:schemaRef ds:uri="3c9e15a3-223f-4584-afb1-1dbe0b3878fa"/>
    <ds:schemaRef ds:uri="http://www.w3.org/XML/1998/namespace"/>
    <ds:schemaRef ds:uri="http://purl.org/dc/terms/"/>
    <ds:schemaRef ds:uri="http://schemas.microsoft.com/office/infopath/2007/PartnerControls"/>
    <ds:schemaRef ds:uri="dbd46520-c392-41b5-9f68-fe7486eefad7"/>
  </ds:schemaRefs>
</ds:datastoreItem>
</file>

<file path=customXml/itemProps4.xml><?xml version="1.0" encoding="utf-8"?>
<ds:datastoreItem xmlns:ds="http://schemas.openxmlformats.org/officeDocument/2006/customXml" ds:itemID="{64CDB0F9-A858-4571-9E99-EB66A22DE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4184</TotalTime>
  <Pages>10</Pages>
  <Words>4346</Words>
  <Characters>25054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611</cp:revision>
  <cp:lastPrinted>2024-11-21T17:02:00Z</cp:lastPrinted>
  <dcterms:created xsi:type="dcterms:W3CDTF">2024-02-06T19:19:00Z</dcterms:created>
  <dcterms:modified xsi:type="dcterms:W3CDTF">2025-07-28T19:06:00Z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ies>
</file>